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3932A9" w14:textId="4C595583" w:rsidR="008342B0" w:rsidRPr="00B355B0" w:rsidRDefault="008342B0">
      <w:pPr>
        <w:rPr>
          <w:rFonts w:cs="Times New Roman"/>
          <w:color w:val="222222"/>
          <w:shd w:val="clear" w:color="auto" w:fill="FFFFFF"/>
        </w:rPr>
      </w:pPr>
      <w:r w:rsidRPr="00B355B0">
        <w:rPr>
          <w:rFonts w:cs="Times New Roman"/>
          <w:color w:val="222222"/>
          <w:shd w:val="clear" w:color="auto" w:fill="FFFFFF"/>
        </w:rPr>
        <w:t>August 6, 2015</w:t>
      </w:r>
    </w:p>
    <w:p w14:paraId="51F5A2E2" w14:textId="2E072ABD" w:rsidR="006075B6" w:rsidRPr="00B355B0" w:rsidRDefault="008444C9">
      <w:pPr>
        <w:rPr>
          <w:rFonts w:cs="Times New Roman"/>
          <w:color w:val="222222"/>
          <w:shd w:val="clear" w:color="auto" w:fill="FFFFFF"/>
        </w:rPr>
      </w:pPr>
      <w:r>
        <w:rPr>
          <w:rFonts w:cs="Times New Roman"/>
          <w:color w:val="222222"/>
          <w:shd w:val="clear" w:color="auto" w:fill="FFFFFF"/>
        </w:rPr>
        <w:t xml:space="preserve">Dear Dr. </w:t>
      </w:r>
      <w:proofErr w:type="spellStart"/>
      <w:r>
        <w:rPr>
          <w:rFonts w:cs="Times New Roman"/>
          <w:color w:val="222222"/>
          <w:shd w:val="clear" w:color="auto" w:fill="FFFFFF"/>
        </w:rPr>
        <w:t>Sulsky</w:t>
      </w:r>
      <w:proofErr w:type="spellEnd"/>
      <w:r w:rsidR="008342B0" w:rsidRPr="00B355B0">
        <w:rPr>
          <w:rFonts w:cs="Times New Roman"/>
          <w:color w:val="222222"/>
          <w:shd w:val="clear" w:color="auto" w:fill="FFFFFF"/>
        </w:rPr>
        <w:t>,</w:t>
      </w:r>
    </w:p>
    <w:p w14:paraId="57769922" w14:textId="3CA93FF7" w:rsidR="006075B6" w:rsidRPr="00B355B0" w:rsidRDefault="008342B0">
      <w:pPr>
        <w:rPr>
          <w:rFonts w:cs="Times New Roman"/>
          <w:color w:val="222222"/>
          <w:shd w:val="clear" w:color="auto" w:fill="FFFFFF"/>
        </w:rPr>
      </w:pPr>
      <w:r w:rsidRPr="00B355B0">
        <w:rPr>
          <w:rFonts w:cs="Times New Roman"/>
          <w:color w:val="222222"/>
          <w:shd w:val="clear" w:color="auto" w:fill="FFFFFF"/>
        </w:rPr>
        <w:t xml:space="preserve">We thank the reviewer for the extensive comments which we believe have significantly improved the paper. Below we give detailed responses to the reviewer </w:t>
      </w:r>
      <w:r w:rsidR="00ED7042">
        <w:rPr>
          <w:rFonts w:cs="Times New Roman"/>
          <w:color w:val="222222"/>
          <w:shd w:val="clear" w:color="auto" w:fill="FFFFFF"/>
        </w:rPr>
        <w:t xml:space="preserve">in bold </w:t>
      </w:r>
      <w:r w:rsidR="0060031F">
        <w:rPr>
          <w:rFonts w:cs="Times New Roman"/>
          <w:color w:val="222222"/>
          <w:shd w:val="clear" w:color="auto" w:fill="FFFFFF"/>
        </w:rPr>
        <w:t xml:space="preserve">italic </w:t>
      </w:r>
      <w:r w:rsidRPr="00B355B0">
        <w:rPr>
          <w:rFonts w:cs="Times New Roman"/>
          <w:color w:val="222222"/>
          <w:shd w:val="clear" w:color="auto" w:fill="FFFFFF"/>
        </w:rPr>
        <w:t xml:space="preserve">to indicate how we addressed the criticisms in the revision. </w:t>
      </w:r>
    </w:p>
    <w:p w14:paraId="379CE230" w14:textId="029F0DC9" w:rsidR="00207228" w:rsidRPr="00B355B0" w:rsidRDefault="00207228">
      <w:pPr>
        <w:rPr>
          <w:rFonts w:cs="Times New Roman"/>
          <w:color w:val="222222"/>
          <w:shd w:val="clear" w:color="auto" w:fill="FFFFFF"/>
        </w:rPr>
      </w:pPr>
      <w:r w:rsidRPr="00B355B0">
        <w:rPr>
          <w:rFonts w:cs="Times New Roman"/>
          <w:color w:val="222222"/>
          <w:shd w:val="clear" w:color="auto" w:fill="FFFFFF"/>
        </w:rPr>
        <w:t>We hope the paper is now ready for publication.</w:t>
      </w:r>
    </w:p>
    <w:p w14:paraId="189E0E80" w14:textId="6FD0A57D" w:rsidR="00207228" w:rsidRPr="00B355B0" w:rsidRDefault="00207228">
      <w:pPr>
        <w:rPr>
          <w:rFonts w:cs="Times New Roman"/>
          <w:color w:val="222222"/>
          <w:shd w:val="clear" w:color="auto" w:fill="FFFFFF"/>
        </w:rPr>
      </w:pPr>
      <w:r w:rsidRPr="00B355B0">
        <w:rPr>
          <w:rFonts w:cs="Times New Roman"/>
          <w:color w:val="222222"/>
          <w:shd w:val="clear" w:color="auto" w:fill="FFFFFF"/>
        </w:rPr>
        <w:t>Thank you very much for your consideration.</w:t>
      </w:r>
    </w:p>
    <w:p w14:paraId="0149305A" w14:textId="193E3546" w:rsidR="00207228" w:rsidRPr="00B355B0" w:rsidRDefault="00207228">
      <w:pPr>
        <w:rPr>
          <w:rFonts w:cs="Times New Roman"/>
          <w:color w:val="222222"/>
          <w:shd w:val="clear" w:color="auto" w:fill="FFFFFF"/>
        </w:rPr>
      </w:pPr>
      <w:r w:rsidRPr="00B355B0">
        <w:rPr>
          <w:rFonts w:cs="Times New Roman"/>
          <w:color w:val="222222"/>
          <w:shd w:val="clear" w:color="auto" w:fill="FFFFFF"/>
        </w:rPr>
        <w:t xml:space="preserve">Sincerely yours, </w:t>
      </w:r>
    </w:p>
    <w:p w14:paraId="3269A07A" w14:textId="028E86D1" w:rsidR="00207228" w:rsidRPr="00B355B0" w:rsidRDefault="00207228">
      <w:pPr>
        <w:rPr>
          <w:rFonts w:cs="Times New Roman"/>
          <w:color w:val="222222"/>
          <w:shd w:val="clear" w:color="auto" w:fill="FFFFFF"/>
        </w:rPr>
      </w:pPr>
      <w:r w:rsidRPr="00B355B0">
        <w:rPr>
          <w:rFonts w:cs="Times New Roman"/>
          <w:color w:val="222222"/>
          <w:shd w:val="clear" w:color="auto" w:fill="FFFFFF"/>
        </w:rPr>
        <w:t>Ken Golden</w:t>
      </w:r>
    </w:p>
    <w:p w14:paraId="7BDD8FCE" w14:textId="77777777" w:rsidR="006075B6" w:rsidRPr="00B355B0" w:rsidRDefault="006075B6">
      <w:pPr>
        <w:rPr>
          <w:rFonts w:cs="Times New Roman"/>
          <w:color w:val="222222"/>
          <w:shd w:val="clear" w:color="auto" w:fill="FFFFFF"/>
        </w:rPr>
      </w:pPr>
    </w:p>
    <w:p w14:paraId="7DE2C599" w14:textId="77777777" w:rsidR="006075B6" w:rsidRPr="00B355B0" w:rsidRDefault="006075B6">
      <w:pPr>
        <w:rPr>
          <w:rFonts w:cs="Times New Roman"/>
          <w:color w:val="222222"/>
          <w:shd w:val="clear" w:color="auto" w:fill="FFFFFF"/>
        </w:rPr>
      </w:pPr>
    </w:p>
    <w:p w14:paraId="7FC370D8" w14:textId="77777777" w:rsidR="006075B6" w:rsidRPr="00B355B0" w:rsidRDefault="006075B6">
      <w:pPr>
        <w:rPr>
          <w:rFonts w:cs="Times New Roman"/>
          <w:color w:val="222222"/>
          <w:shd w:val="clear" w:color="auto" w:fill="FFFFFF"/>
        </w:rPr>
      </w:pPr>
    </w:p>
    <w:p w14:paraId="07CD0ED3" w14:textId="77777777" w:rsidR="006075B6" w:rsidRPr="00B355B0" w:rsidRDefault="006075B6">
      <w:pPr>
        <w:rPr>
          <w:rFonts w:cs="Times New Roman"/>
          <w:color w:val="222222"/>
          <w:shd w:val="clear" w:color="auto" w:fill="FFFFFF"/>
        </w:rPr>
      </w:pPr>
    </w:p>
    <w:p w14:paraId="596BAB9E" w14:textId="3EE1A95A" w:rsidR="00873D5B" w:rsidRDefault="00721162">
      <w:pPr>
        <w:rPr>
          <w:rFonts w:cs="Times New Roman"/>
          <w:color w:val="222222"/>
          <w:shd w:val="clear" w:color="auto" w:fill="FFFFFF"/>
        </w:rPr>
      </w:pPr>
      <w:r w:rsidRPr="00B355B0">
        <w:rPr>
          <w:rFonts w:cs="Times New Roman"/>
          <w:color w:val="222222"/>
          <w:shd w:val="clear" w:color="auto" w:fill="FFFFFF"/>
        </w:rPr>
        <w:t>Reviewer #2: Revie</w:t>
      </w:r>
      <w:r w:rsidR="00626330" w:rsidRPr="00B355B0">
        <w:rPr>
          <w:rFonts w:cs="Times New Roman"/>
          <w:color w:val="222222"/>
          <w:shd w:val="clear" w:color="auto" w:fill="FFFFFF"/>
        </w:rPr>
        <w:t>w of "Network Modeling of Arctic</w:t>
      </w:r>
      <w:r w:rsidRPr="00B355B0">
        <w:rPr>
          <w:rFonts w:cs="Times New Roman"/>
          <w:color w:val="222222"/>
          <w:shd w:val="clear" w:color="auto" w:fill="FFFFFF"/>
        </w:rPr>
        <w:t xml:space="preserve"> Melt Ponds"</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General comment</w:t>
      </w:r>
      <w:proofErr w:type="gramStart"/>
      <w:r w:rsidRPr="00B355B0">
        <w:rPr>
          <w:rFonts w:cs="Times New Roman"/>
          <w:color w:val="222222"/>
          <w:shd w:val="clear" w:color="auto" w:fill="FFFFFF"/>
        </w:rPr>
        <w:t>:</w:t>
      </w:r>
      <w:proofErr w:type="gramEnd"/>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xml:space="preserve">The paper present an algorithmic technique to map photographic images of melt ponds onto a discrete conductance network with the intention of allowing in future studies the ease of lateral flow in summer melt pond covered sea ice. The algorithm consists of 4 steps: </w:t>
      </w:r>
      <w:proofErr w:type="spellStart"/>
      <w:r w:rsidRPr="00B355B0">
        <w:rPr>
          <w:rFonts w:cs="Times New Roman"/>
          <w:color w:val="222222"/>
          <w:shd w:val="clear" w:color="auto" w:fill="FFFFFF"/>
        </w:rPr>
        <w:t>i</w:t>
      </w:r>
      <w:proofErr w:type="spellEnd"/>
      <w:r w:rsidRPr="00B355B0">
        <w:rPr>
          <w:rFonts w:cs="Times New Roman"/>
          <w:color w:val="222222"/>
          <w:shd w:val="clear" w:color="auto" w:fill="FFFFFF"/>
        </w:rPr>
        <w:t xml:space="preserve">) preprocessing to eliminate small ponds and small elements of floating ice; ii) identification of individual melt ponds; iii) in parallel finding connections between melt ponds; </w:t>
      </w:r>
      <w:proofErr w:type="gramStart"/>
      <w:r w:rsidRPr="00B355B0">
        <w:rPr>
          <w:rFonts w:cs="Times New Roman"/>
          <w:color w:val="222222"/>
          <w:shd w:val="clear" w:color="auto" w:fill="FFFFFF"/>
        </w:rPr>
        <w:t>iv) and</w:t>
      </w:r>
      <w:proofErr w:type="gramEnd"/>
      <w:r w:rsidRPr="00B355B0">
        <w:rPr>
          <w:rFonts w:cs="Times New Roman"/>
          <w:color w:val="222222"/>
          <w:shd w:val="clear" w:color="auto" w:fill="FFFFFF"/>
        </w:rPr>
        <w:t xml:space="preserve"> small node deletion.</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xml:space="preserve">The paper focuses on the model description and applies the algorithm to a small subsample of remote sensing images at the expense of systematically </w:t>
      </w:r>
      <w:proofErr w:type="spellStart"/>
      <w:r w:rsidRPr="00B355B0">
        <w:rPr>
          <w:rFonts w:cs="Times New Roman"/>
          <w:color w:val="222222"/>
          <w:shd w:val="clear" w:color="auto" w:fill="FFFFFF"/>
        </w:rPr>
        <w:t>analysing</w:t>
      </w:r>
      <w:proofErr w:type="spellEnd"/>
      <w:r w:rsidRPr="00B355B0">
        <w:rPr>
          <w:rFonts w:cs="Times New Roman"/>
          <w:color w:val="222222"/>
          <w:shd w:val="clear" w:color="auto" w:fill="FFFFFF"/>
        </w:rPr>
        <w:t xml:space="preserve"> extensive datasets of summer melt ponds images. While this choice can be justified in principle it calls for an extremely clear presentation of the algorithm itself. As it stands I do not think that the authors achieve a high enough standard in presenting their algorithm. I believe that in its current state the paper does not allow the reader to reproduce the method without a substantial amount of additional bibliographical research. I recommend at the very list a clearer presentation possibly including a detailed schematic of the algorithm in Appendix or as a figure. I would also urge the authors to make their algorithm available to the scientific community, maybe as supplementary material.</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lastRenderedPageBreak/>
        <w:t>Nevertheless I consider the approach presented here worth publication and I recommend the paper to be accepted with major revisions.</w:t>
      </w:r>
    </w:p>
    <w:p w14:paraId="722AAF18" w14:textId="77777777" w:rsidR="005D7705" w:rsidRPr="00B355B0" w:rsidRDefault="005D7705">
      <w:pPr>
        <w:rPr>
          <w:rFonts w:cs="Times New Roman"/>
          <w:color w:val="222222"/>
          <w:shd w:val="clear" w:color="auto" w:fill="FFFFFF"/>
        </w:rPr>
      </w:pPr>
    </w:p>
    <w:p w14:paraId="6A8C1DE8" w14:textId="2E6B196A" w:rsidR="005D7705" w:rsidRDefault="00873D5B">
      <w:pPr>
        <w:rPr>
          <w:rFonts w:cs="Times New Roman"/>
          <w:b/>
          <w:i/>
          <w:color w:val="222222"/>
          <w:shd w:val="clear" w:color="auto" w:fill="FFFFFF"/>
        </w:rPr>
      </w:pPr>
      <w:r w:rsidRPr="00B355B0">
        <w:rPr>
          <w:rFonts w:cs="Times New Roman"/>
          <w:b/>
          <w:i/>
          <w:color w:val="222222"/>
          <w:shd w:val="clear" w:color="auto" w:fill="FFFFFF"/>
        </w:rPr>
        <w:t>To provide a clearer picture of the algorithm we have included a flow chart of the methods we use in the paper. We believe thi</w:t>
      </w:r>
      <w:r w:rsidR="00D33A74">
        <w:rPr>
          <w:rFonts w:cs="Times New Roman"/>
          <w:b/>
          <w:i/>
          <w:color w:val="222222"/>
          <w:shd w:val="clear" w:color="auto" w:fill="FFFFFF"/>
        </w:rPr>
        <w:t>s is sufficient with the updated</w:t>
      </w:r>
      <w:r w:rsidRPr="00B355B0">
        <w:rPr>
          <w:rFonts w:cs="Times New Roman"/>
          <w:b/>
          <w:i/>
          <w:color w:val="222222"/>
          <w:shd w:val="clear" w:color="auto" w:fill="FFFFFF"/>
        </w:rPr>
        <w:t xml:space="preserve"> text to explain the algorithm.  We are also willing to make the algorithm a</w:t>
      </w:r>
      <w:r w:rsidR="00106EAA">
        <w:rPr>
          <w:rFonts w:cs="Times New Roman"/>
          <w:b/>
          <w:i/>
          <w:color w:val="222222"/>
          <w:shd w:val="clear" w:color="auto" w:fill="FFFFFF"/>
        </w:rPr>
        <w:t>v</w:t>
      </w:r>
      <w:r w:rsidR="005C101F">
        <w:rPr>
          <w:rFonts w:cs="Times New Roman"/>
          <w:b/>
          <w:i/>
          <w:color w:val="222222"/>
          <w:shd w:val="clear" w:color="auto" w:fill="FFFFFF"/>
        </w:rPr>
        <w:t>ailable to researchers requesting it from</w:t>
      </w:r>
      <w:r w:rsidR="00106EAA">
        <w:rPr>
          <w:rFonts w:cs="Times New Roman"/>
          <w:b/>
          <w:i/>
          <w:color w:val="222222"/>
          <w:shd w:val="clear" w:color="auto" w:fill="FFFFFF"/>
        </w:rPr>
        <w:t xml:space="preserve"> the authors.</w:t>
      </w:r>
    </w:p>
    <w:p w14:paraId="651529D1" w14:textId="3E1301BE" w:rsidR="004733B2" w:rsidRPr="00B355B0" w:rsidRDefault="00721162">
      <w:pPr>
        <w:rPr>
          <w:rFonts w:cs="Times New Roman"/>
          <w:color w:val="222222"/>
          <w:shd w:val="clear" w:color="auto" w:fill="FFFFFF"/>
        </w:rPr>
      </w:pP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In addition to this main comment I list below a series of suggestions that I think need to be addressed for the paper to be accepted for publication.</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Below I describe in more details the places that I think could be improved.</w:t>
      </w:r>
      <w:r w:rsidRPr="00B355B0">
        <w:rPr>
          <w:rFonts w:cs="Times New Roman"/>
          <w:color w:val="222222"/>
        </w:rPr>
        <w:br/>
      </w:r>
      <w:r w:rsidRPr="00B355B0">
        <w:rPr>
          <w:rFonts w:cs="Times New Roman"/>
          <w:color w:val="222222"/>
        </w:rPr>
        <w:br/>
      </w:r>
      <w:r w:rsidR="00E85117">
        <w:rPr>
          <w:rFonts w:cs="Times New Roman"/>
          <w:color w:val="222222"/>
          <w:shd w:val="clear" w:color="auto" w:fill="FFFFFF"/>
        </w:rPr>
        <w:t>Abstract</w:t>
      </w:r>
      <w:proofErr w:type="gramStart"/>
      <w:r w:rsidR="00E85117">
        <w:rPr>
          <w:rFonts w:cs="Times New Roman"/>
          <w:color w:val="222222"/>
          <w:shd w:val="clear" w:color="auto" w:fill="FFFFFF"/>
        </w:rPr>
        <w:t>:</w:t>
      </w:r>
      <w:proofErr w:type="gramEnd"/>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In the version I received there are 2 abstracts and they differ. Correct</w:t>
      </w:r>
    </w:p>
    <w:p w14:paraId="3F489C9F" w14:textId="5FAD5507" w:rsidR="00873D5B" w:rsidRPr="00B355B0" w:rsidRDefault="00873D5B">
      <w:pPr>
        <w:rPr>
          <w:rFonts w:cs="Times New Roman"/>
          <w:b/>
          <w:i/>
          <w:color w:val="222222"/>
          <w:shd w:val="clear" w:color="auto" w:fill="FFFFFF"/>
        </w:rPr>
      </w:pPr>
      <w:r w:rsidRPr="00B355B0">
        <w:rPr>
          <w:rFonts w:cs="Times New Roman"/>
          <w:b/>
          <w:i/>
          <w:color w:val="222222"/>
          <w:shd w:val="clear" w:color="auto" w:fill="FFFFFF"/>
        </w:rPr>
        <w:t xml:space="preserve">We have corrected this, thank you. </w:t>
      </w:r>
    </w:p>
    <w:p w14:paraId="231D118C" w14:textId="77777777" w:rsidR="00377C8C" w:rsidRDefault="00377C8C">
      <w:pPr>
        <w:rPr>
          <w:rFonts w:cs="Times New Roman"/>
          <w:shd w:val="clear" w:color="auto" w:fill="FFFFFF"/>
        </w:rPr>
      </w:pPr>
    </w:p>
    <w:p w14:paraId="7EF30F6E" w14:textId="6FA16E1D" w:rsidR="00873D5B" w:rsidRPr="00B355B0" w:rsidRDefault="00721162">
      <w:pPr>
        <w:rPr>
          <w:rFonts w:cs="Times New Roman"/>
          <w:shd w:val="clear" w:color="auto" w:fill="FFFFFF"/>
        </w:rPr>
      </w:pPr>
      <w:r w:rsidRPr="00B355B0">
        <w:rPr>
          <w:rFonts w:cs="Times New Roman"/>
          <w:shd w:val="clear" w:color="auto" w:fill="FFFFFF"/>
        </w:rPr>
        <w:t>- You mention seal holes. Is this an important</w:t>
      </w:r>
      <w:r w:rsidR="00C6179E" w:rsidRPr="00B355B0">
        <w:rPr>
          <w:rFonts w:cs="Times New Roman"/>
          <w:shd w:val="clear" w:color="auto" w:fill="FFFFFF"/>
        </w:rPr>
        <w:t xml:space="preserve"> contribution to water drainage</w:t>
      </w:r>
      <w:r w:rsidRPr="00B355B0">
        <w:rPr>
          <w:rFonts w:cs="Times New Roman"/>
          <w:shd w:val="clear" w:color="auto" w:fill="FFFFFF"/>
        </w:rPr>
        <w:t>?</w:t>
      </w:r>
      <w:r w:rsidR="00E946AB" w:rsidRPr="00B355B0">
        <w:rPr>
          <w:rFonts w:cs="Times New Roman"/>
          <w:shd w:val="clear" w:color="auto" w:fill="FFFFFF"/>
        </w:rPr>
        <w:t xml:space="preserve"> </w:t>
      </w:r>
    </w:p>
    <w:p w14:paraId="08A9D336" w14:textId="7FBBAA39" w:rsidR="00377C8C" w:rsidRDefault="00873D5B">
      <w:pPr>
        <w:rPr>
          <w:rFonts w:cs="Times New Roman"/>
          <w:color w:val="222222"/>
          <w:shd w:val="clear" w:color="auto" w:fill="FFFFFF"/>
        </w:rPr>
      </w:pPr>
      <w:r w:rsidRPr="00B355B0">
        <w:rPr>
          <w:rFonts w:cs="Times New Roman"/>
          <w:b/>
          <w:i/>
          <w:shd w:val="clear" w:color="auto" w:fill="FFFFFF"/>
        </w:rPr>
        <w:t>It can be</w:t>
      </w:r>
      <w:r w:rsidR="00C6179E" w:rsidRPr="00B355B0">
        <w:rPr>
          <w:rFonts w:cs="Times New Roman"/>
          <w:b/>
          <w:i/>
          <w:shd w:val="clear" w:color="auto" w:fill="FFFFFF"/>
        </w:rPr>
        <w:t>,</w:t>
      </w:r>
      <w:r w:rsidR="004E7AFB">
        <w:rPr>
          <w:rFonts w:cs="Times New Roman"/>
          <w:b/>
          <w:i/>
          <w:shd w:val="clear" w:color="auto" w:fill="FFFFFF"/>
        </w:rPr>
        <w:t xml:space="preserve"> in a local region -</w:t>
      </w:r>
      <w:r w:rsidRPr="00B355B0">
        <w:rPr>
          <w:rFonts w:cs="Times New Roman"/>
          <w:b/>
          <w:i/>
          <w:shd w:val="clear" w:color="auto" w:fill="FFFFFF"/>
        </w:rPr>
        <w:t xml:space="preserve"> seal holes have large diameters and connect to the ocean below. </w:t>
      </w:r>
      <w:r w:rsidR="004E7AFB">
        <w:rPr>
          <w:rFonts w:cs="Times New Roman"/>
          <w:b/>
          <w:i/>
          <w:shd w:val="clear" w:color="auto" w:fill="FFFFFF"/>
        </w:rPr>
        <w:t>I</w:t>
      </w:r>
      <w:r w:rsidRPr="00B355B0">
        <w:rPr>
          <w:rFonts w:cs="Times New Roman"/>
          <w:b/>
          <w:i/>
          <w:shd w:val="clear" w:color="auto" w:fill="FFFFFF"/>
        </w:rPr>
        <w:t xml:space="preserve">f located in </w:t>
      </w:r>
      <w:r w:rsidR="004E7AFB">
        <w:rPr>
          <w:rFonts w:cs="Times New Roman"/>
          <w:b/>
          <w:i/>
          <w:shd w:val="clear" w:color="auto" w:fill="FFFFFF"/>
        </w:rPr>
        <w:t xml:space="preserve">or next to </w:t>
      </w:r>
      <w:r w:rsidRPr="00B355B0">
        <w:rPr>
          <w:rFonts w:cs="Times New Roman"/>
          <w:b/>
          <w:i/>
          <w:shd w:val="clear" w:color="auto" w:fill="FFFFFF"/>
        </w:rPr>
        <w:t xml:space="preserve">a large pond which is connected </w:t>
      </w:r>
      <w:r w:rsidR="004E7AFB">
        <w:rPr>
          <w:rFonts w:cs="Times New Roman"/>
          <w:b/>
          <w:i/>
          <w:shd w:val="clear" w:color="auto" w:fill="FFFFFF"/>
        </w:rPr>
        <w:t>to many others it can be a significant</w:t>
      </w:r>
      <w:r w:rsidRPr="00B355B0">
        <w:rPr>
          <w:rFonts w:cs="Times New Roman"/>
          <w:b/>
          <w:i/>
          <w:shd w:val="clear" w:color="auto" w:fill="FFFFFF"/>
        </w:rPr>
        <w:t xml:space="preserve"> sink of melt water.</w:t>
      </w:r>
      <w:r w:rsidR="004E7AFB">
        <w:rPr>
          <w:rFonts w:cs="Times New Roman"/>
          <w:b/>
          <w:i/>
          <w:shd w:val="clear" w:color="auto" w:fill="FFFFFF"/>
        </w:rPr>
        <w:t xml:space="preserve"> However, we are unaware of any quantitative studies, and </w:t>
      </w:r>
      <w:r w:rsidR="00E00B2A">
        <w:rPr>
          <w:rFonts w:cs="Times New Roman"/>
          <w:b/>
          <w:i/>
          <w:shd w:val="clear" w:color="auto" w:fill="FFFFFF"/>
        </w:rPr>
        <w:t>have not pursued this</w:t>
      </w:r>
      <w:r w:rsidR="004E7AFB">
        <w:rPr>
          <w:rFonts w:cs="Times New Roman"/>
          <w:b/>
          <w:i/>
          <w:shd w:val="clear" w:color="auto" w:fill="FFFFFF"/>
        </w:rPr>
        <w:t xml:space="preserve"> further in the manuscript.</w:t>
      </w:r>
      <w:r w:rsidR="00721162" w:rsidRPr="00B355B0">
        <w:rPr>
          <w:rFonts w:cs="Times New Roman"/>
          <w:color w:val="222222"/>
        </w:rPr>
        <w:br/>
      </w:r>
    </w:p>
    <w:p w14:paraId="1D51972E" w14:textId="761873BD" w:rsidR="004733B2" w:rsidRPr="00B355B0" w:rsidRDefault="00721162">
      <w:pPr>
        <w:rPr>
          <w:rFonts w:cs="Times New Roman"/>
          <w:color w:val="222222"/>
          <w:shd w:val="clear" w:color="auto" w:fill="FFFFFF"/>
        </w:rPr>
      </w:pPr>
      <w:r w:rsidRPr="00B355B0">
        <w:rPr>
          <w:rFonts w:cs="Times New Roman"/>
          <w:color w:val="222222"/>
          <w:shd w:val="clear" w:color="auto" w:fill="FFFFFF"/>
        </w:rPr>
        <w:t>- You state in the last sentence that the number of mislabels is used to evaluate performance while I find this is not done in the paper.</w:t>
      </w:r>
    </w:p>
    <w:p w14:paraId="7A4C3833" w14:textId="0EE74F68" w:rsidR="00C6179E" w:rsidRPr="00B355B0" w:rsidRDefault="00AB6021" w:rsidP="00873D5B">
      <w:pPr>
        <w:spacing w:after="0"/>
        <w:rPr>
          <w:rFonts w:cs="Times New Roman"/>
          <w:color w:val="222222"/>
          <w:shd w:val="clear" w:color="auto" w:fill="FFFFFF"/>
        </w:rPr>
      </w:pPr>
      <w:r>
        <w:rPr>
          <w:b/>
          <w:i/>
        </w:rPr>
        <w:t>We have</w:t>
      </w:r>
      <w:r w:rsidR="00B649CB" w:rsidRPr="00B649CB">
        <w:rPr>
          <w:b/>
          <w:i/>
        </w:rPr>
        <w:t xml:space="preserve"> ad</w:t>
      </w:r>
      <w:r w:rsidR="00B649CB">
        <w:rPr>
          <w:b/>
          <w:i/>
        </w:rPr>
        <w:t>ded our analysis to the text, and</w:t>
      </w:r>
      <w:r w:rsidR="00B649CB" w:rsidRPr="00B649CB">
        <w:rPr>
          <w:b/>
          <w:i/>
        </w:rPr>
        <w:t xml:space="preserve"> have also more clearly defined what we mean by a </w:t>
      </w:r>
      <w:r w:rsidR="00377DE6">
        <w:rPr>
          <w:b/>
          <w:i/>
        </w:rPr>
        <w:t>“</w:t>
      </w:r>
      <w:r w:rsidR="00B649CB" w:rsidRPr="00B649CB">
        <w:rPr>
          <w:b/>
          <w:i/>
        </w:rPr>
        <w:t>mislabel</w:t>
      </w:r>
      <w:r w:rsidR="00377DE6">
        <w:rPr>
          <w:b/>
          <w:i/>
        </w:rPr>
        <w:t>”</w:t>
      </w:r>
      <w:r w:rsidR="00B649CB" w:rsidRPr="00B649CB">
        <w:rPr>
          <w:b/>
          <w:i/>
        </w:rPr>
        <w:t>.  We visually inspected each image looking for m</w:t>
      </w:r>
      <w:r w:rsidR="00B649CB">
        <w:rPr>
          <w:b/>
          <w:i/>
        </w:rPr>
        <w:t>islabels and found that less tha</w:t>
      </w:r>
      <w:r w:rsidR="00B649CB" w:rsidRPr="00B649CB">
        <w:rPr>
          <w:b/>
          <w:i/>
        </w:rPr>
        <w:t>n 10 percent of ponds were obviously mislabeled.</w:t>
      </w:r>
      <w:r w:rsidR="00B649CB">
        <w:rPr>
          <w:b/>
          <w:i/>
        </w:rPr>
        <w:t xml:space="preserve"> </w:t>
      </w:r>
      <w:r w:rsidR="00B649CB" w:rsidRPr="00B649CB">
        <w:rPr>
          <w:b/>
          <w:i/>
        </w:rPr>
        <w:t xml:space="preserve">This however does </w:t>
      </w:r>
      <w:r w:rsidR="00B649CB">
        <w:rPr>
          <w:b/>
          <w:i/>
        </w:rPr>
        <w:t xml:space="preserve">not </w:t>
      </w:r>
      <w:r w:rsidR="00B649CB" w:rsidRPr="00B649CB">
        <w:rPr>
          <w:b/>
          <w:i/>
        </w:rPr>
        <w:t>have much impact on the calculation of the conductance as two connected ponds contribute to the conductance in the same way as one l</w:t>
      </w:r>
      <w:r w:rsidR="0064234B">
        <w:rPr>
          <w:b/>
          <w:i/>
        </w:rPr>
        <w:t>arge pond. We have also added</w:t>
      </w:r>
      <w:r w:rsidR="00B649CB" w:rsidRPr="00B649CB">
        <w:rPr>
          <w:b/>
          <w:i/>
        </w:rPr>
        <w:t xml:space="preserve"> a statement on missed connections which also occur l</w:t>
      </w:r>
      <w:r w:rsidR="00B649CB">
        <w:rPr>
          <w:b/>
          <w:i/>
        </w:rPr>
        <w:t>ess tha</w:t>
      </w:r>
      <w:r w:rsidR="00B649CB" w:rsidRPr="00B649CB">
        <w:rPr>
          <w:b/>
          <w:i/>
        </w:rPr>
        <w:t>n 10% of the time, and only w</w:t>
      </w:r>
      <w:r w:rsidR="00B649CB">
        <w:rPr>
          <w:b/>
          <w:i/>
        </w:rPr>
        <w:t>hen pond size is much larger tha</w:t>
      </w:r>
      <w:r w:rsidR="00B649CB" w:rsidRPr="00B649CB">
        <w:rPr>
          <w:b/>
          <w:i/>
        </w:rPr>
        <w:t>n channel size. It should be noted however that we have a small sample size to use for this analysis, which is why it was left out to begin with, but upon further thought we agree with the reviewer that some measure of the performance of the method is indeed important</w:t>
      </w:r>
      <w:r w:rsidR="00377DE6">
        <w:rPr>
          <w:b/>
        </w:rPr>
        <w:t>.</w:t>
      </w:r>
      <w:r w:rsidR="00721162" w:rsidRPr="00B355B0">
        <w:rPr>
          <w:rFonts w:cs="Times New Roman"/>
          <w:color w:val="222222"/>
        </w:rPr>
        <w:br/>
      </w:r>
    </w:p>
    <w:p w14:paraId="1541A2E8" w14:textId="77777777" w:rsidR="00C6179E" w:rsidRPr="00B355B0" w:rsidRDefault="00C6179E" w:rsidP="00873D5B">
      <w:pPr>
        <w:spacing w:after="0"/>
        <w:rPr>
          <w:rFonts w:cs="Times New Roman"/>
          <w:color w:val="222222"/>
          <w:shd w:val="clear" w:color="auto" w:fill="FFFFFF"/>
        </w:rPr>
      </w:pPr>
    </w:p>
    <w:p w14:paraId="121365EA" w14:textId="77777777" w:rsidR="00C6179E" w:rsidRPr="00B355B0" w:rsidRDefault="00C6179E" w:rsidP="00873D5B">
      <w:pPr>
        <w:spacing w:after="0"/>
        <w:rPr>
          <w:rFonts w:cs="Times New Roman"/>
          <w:color w:val="222222"/>
          <w:shd w:val="clear" w:color="auto" w:fill="FFFFFF"/>
        </w:rPr>
      </w:pPr>
    </w:p>
    <w:p w14:paraId="7E3CA20D" w14:textId="5914FD2E" w:rsidR="00873D5B" w:rsidRPr="00B355B0" w:rsidRDefault="00721162" w:rsidP="00873D5B">
      <w:pPr>
        <w:spacing w:after="0"/>
        <w:rPr>
          <w:rFonts w:cs="Times New Roman"/>
          <w:color w:val="222222"/>
          <w:shd w:val="clear" w:color="auto" w:fill="FFFFFF"/>
        </w:rPr>
      </w:pPr>
      <w:r w:rsidRPr="00B355B0">
        <w:rPr>
          <w:rFonts w:cs="Times New Roman"/>
          <w:color w:val="222222"/>
          <w:shd w:val="clear" w:color="auto" w:fill="FFFFFF"/>
        </w:rPr>
        <w:t>- You mention graph theory. I am not an expert but it seems to me that you could be more specific here.</w:t>
      </w:r>
    </w:p>
    <w:p w14:paraId="74173CC8" w14:textId="77777777" w:rsidR="00C6179E" w:rsidRPr="00B355B0" w:rsidRDefault="00C6179E" w:rsidP="00873D5B">
      <w:pPr>
        <w:spacing w:after="0"/>
        <w:rPr>
          <w:rFonts w:cs="Times New Roman"/>
          <w:b/>
          <w:i/>
          <w:color w:val="222222"/>
          <w:shd w:val="clear" w:color="auto" w:fill="FFFFFF"/>
        </w:rPr>
      </w:pPr>
    </w:p>
    <w:p w14:paraId="76F197A4" w14:textId="4033B653" w:rsidR="00C47A3E" w:rsidRPr="00B355B0" w:rsidRDefault="00873D5B" w:rsidP="003346BF">
      <w:pPr>
        <w:spacing w:after="0"/>
        <w:rPr>
          <w:rFonts w:cs="Times New Roman"/>
          <w:b/>
          <w:shd w:val="clear" w:color="auto" w:fill="FFFFFF"/>
        </w:rPr>
      </w:pPr>
      <w:r w:rsidRPr="00B355B0">
        <w:rPr>
          <w:rFonts w:cs="Times New Roman"/>
          <w:b/>
          <w:i/>
          <w:color w:val="222222"/>
          <w:shd w:val="clear" w:color="auto" w:fill="FFFFFF"/>
        </w:rPr>
        <w:t xml:space="preserve">Going into too much detail would lengthen the paper, instead we have chosen to use the appropriate key words for graph theory to facilitate easy cross-referencing.  We have been more specific </w:t>
      </w:r>
      <w:r w:rsidR="00647609" w:rsidRPr="00B355B0">
        <w:rPr>
          <w:rFonts w:cs="Times New Roman"/>
          <w:b/>
          <w:i/>
          <w:color w:val="222222"/>
          <w:shd w:val="clear" w:color="auto" w:fill="FFFFFF"/>
        </w:rPr>
        <w:t xml:space="preserve">as to which </w:t>
      </w:r>
      <w:r w:rsidR="0064207D" w:rsidRPr="00B355B0">
        <w:rPr>
          <w:rFonts w:cs="Times New Roman"/>
          <w:b/>
          <w:i/>
          <w:color w:val="222222"/>
          <w:shd w:val="clear" w:color="auto" w:fill="FFFFFF"/>
        </w:rPr>
        <w:t>elements of the theory we have used and provided mor</w:t>
      </w:r>
      <w:r w:rsidR="00C6179E" w:rsidRPr="00B355B0">
        <w:rPr>
          <w:rFonts w:cs="Times New Roman"/>
          <w:b/>
          <w:i/>
          <w:color w:val="222222"/>
          <w:shd w:val="clear" w:color="auto" w:fill="FFFFFF"/>
        </w:rPr>
        <w:t>e detail where we could.</w:t>
      </w:r>
      <w:r w:rsidR="00721162" w:rsidRPr="00B355B0">
        <w:rPr>
          <w:rFonts w:cs="Times New Roman"/>
          <w:color w:val="222222"/>
        </w:rPr>
        <w:br/>
      </w:r>
      <w:r w:rsidR="00721162" w:rsidRPr="00B355B0">
        <w:rPr>
          <w:rFonts w:cs="Times New Roman"/>
          <w:color w:val="222222"/>
        </w:rPr>
        <w:br/>
      </w:r>
      <w:r w:rsidR="00721162" w:rsidRPr="00B355B0">
        <w:rPr>
          <w:rFonts w:cs="Times New Roman"/>
          <w:color w:val="222222"/>
          <w:shd w:val="clear" w:color="auto" w:fill="FFFFFF"/>
        </w:rPr>
        <w:t>Introduction:</w:t>
      </w:r>
      <w:r w:rsidR="000A4B03">
        <w:rPr>
          <w:rFonts w:cs="Times New Roman"/>
          <w:color w:val="222222"/>
        </w:rPr>
        <w:br/>
      </w:r>
    </w:p>
    <w:p w14:paraId="663A752D" w14:textId="79135D5C" w:rsidR="0064207D" w:rsidRDefault="00721162" w:rsidP="004733B2">
      <w:pPr>
        <w:spacing w:after="0" w:line="240" w:lineRule="auto"/>
        <w:rPr>
          <w:rFonts w:cs="Times New Roman"/>
          <w:color w:val="000000" w:themeColor="text1"/>
          <w:shd w:val="clear" w:color="auto" w:fill="FFFFFF"/>
        </w:rPr>
      </w:pPr>
      <w:r w:rsidRPr="00B355B0">
        <w:rPr>
          <w:rFonts w:cs="Times New Roman"/>
          <w:color w:val="000000" w:themeColor="text1"/>
          <w:shd w:val="clear" w:color="auto" w:fill="FFFFFF"/>
        </w:rPr>
        <w:t xml:space="preserve">- L54: cite also </w:t>
      </w:r>
      <w:proofErr w:type="spellStart"/>
      <w:r w:rsidRPr="00B355B0">
        <w:rPr>
          <w:rFonts w:cs="Times New Roman"/>
          <w:color w:val="000000" w:themeColor="text1"/>
          <w:shd w:val="clear" w:color="auto" w:fill="FFFFFF"/>
        </w:rPr>
        <w:t>Hunke</w:t>
      </w:r>
      <w:proofErr w:type="spellEnd"/>
      <w:r w:rsidRPr="00B355B0">
        <w:rPr>
          <w:rFonts w:cs="Times New Roman"/>
          <w:color w:val="000000" w:themeColor="text1"/>
          <w:shd w:val="clear" w:color="auto" w:fill="FFFFFF"/>
        </w:rPr>
        <w:t xml:space="preserve"> et al, 2013 ("Sea ice, Albedo, Melt ponds, Ridging, Modeling, Arctic"), </w:t>
      </w:r>
      <w:proofErr w:type="spellStart"/>
      <w:r w:rsidRPr="00B355B0">
        <w:rPr>
          <w:rFonts w:cs="Times New Roman"/>
          <w:color w:val="000000" w:themeColor="text1"/>
          <w:shd w:val="clear" w:color="auto" w:fill="FFFFFF"/>
        </w:rPr>
        <w:t>Flocco</w:t>
      </w:r>
      <w:proofErr w:type="spellEnd"/>
      <w:r w:rsidRPr="00B355B0">
        <w:rPr>
          <w:rFonts w:cs="Times New Roman"/>
          <w:color w:val="000000" w:themeColor="text1"/>
          <w:shd w:val="clear" w:color="auto" w:fill="FFFFFF"/>
        </w:rPr>
        <w:t xml:space="preserve"> et al, 2012 (10.1029/2012JC008195).</w:t>
      </w:r>
    </w:p>
    <w:p w14:paraId="67025FB2" w14:textId="77777777" w:rsidR="000A4B03" w:rsidRDefault="000A4B03" w:rsidP="004733B2">
      <w:pPr>
        <w:spacing w:after="0" w:line="240" w:lineRule="auto"/>
        <w:rPr>
          <w:rFonts w:cs="Times New Roman"/>
          <w:color w:val="000000" w:themeColor="text1"/>
          <w:shd w:val="clear" w:color="auto" w:fill="FFFFFF"/>
        </w:rPr>
      </w:pPr>
    </w:p>
    <w:p w14:paraId="611E2D3E" w14:textId="6FA298E7" w:rsidR="000A4B03" w:rsidRPr="000A4B03" w:rsidRDefault="000A4B03" w:rsidP="004733B2">
      <w:pPr>
        <w:spacing w:after="0" w:line="240" w:lineRule="auto"/>
        <w:rPr>
          <w:rFonts w:cs="Times New Roman"/>
          <w:b/>
          <w:i/>
          <w:color w:val="000000" w:themeColor="text1"/>
          <w:shd w:val="clear" w:color="auto" w:fill="FFFFFF"/>
        </w:rPr>
      </w:pPr>
      <w:r w:rsidRPr="000A4B03">
        <w:rPr>
          <w:rFonts w:cs="Times New Roman"/>
          <w:b/>
          <w:i/>
          <w:color w:val="000000" w:themeColor="text1"/>
          <w:shd w:val="clear" w:color="auto" w:fill="FFFFFF"/>
        </w:rPr>
        <w:t>We</w:t>
      </w:r>
      <w:r w:rsidR="00D77AB9">
        <w:rPr>
          <w:rFonts w:cs="Times New Roman"/>
          <w:b/>
          <w:i/>
          <w:color w:val="000000" w:themeColor="text1"/>
          <w:shd w:val="clear" w:color="auto" w:fill="FFFFFF"/>
        </w:rPr>
        <w:t xml:space="preserve"> have included these references, thank you.</w:t>
      </w:r>
    </w:p>
    <w:p w14:paraId="53661EAC" w14:textId="77777777" w:rsidR="00C6179E" w:rsidRPr="00B355B0" w:rsidRDefault="00C6179E" w:rsidP="004733B2">
      <w:pPr>
        <w:spacing w:after="0" w:line="240" w:lineRule="auto"/>
        <w:rPr>
          <w:rFonts w:cs="Times New Roman"/>
          <w:color w:val="000000" w:themeColor="text1"/>
          <w:shd w:val="clear" w:color="auto" w:fill="FFFFFF"/>
        </w:rPr>
      </w:pPr>
    </w:p>
    <w:p w14:paraId="127EC74D" w14:textId="77777777" w:rsidR="0064207D" w:rsidRPr="00B355B0" w:rsidRDefault="0064207D" w:rsidP="004733B2">
      <w:pPr>
        <w:spacing w:after="0" w:line="240" w:lineRule="auto"/>
        <w:rPr>
          <w:rFonts w:cs="Times New Roman"/>
          <w:color w:val="000000" w:themeColor="text1"/>
          <w:shd w:val="clear" w:color="auto" w:fill="FFFFFF"/>
        </w:rPr>
      </w:pPr>
    </w:p>
    <w:p w14:paraId="4EF3DE6C" w14:textId="749442FD" w:rsidR="0064207D" w:rsidRPr="00B355B0" w:rsidRDefault="00721162" w:rsidP="004733B2">
      <w:pPr>
        <w:spacing w:after="0" w:line="240" w:lineRule="auto"/>
        <w:rPr>
          <w:rFonts w:cs="Times New Roman"/>
          <w:color w:val="000000" w:themeColor="text1"/>
          <w:shd w:val="clear" w:color="auto" w:fill="FFFFFF"/>
        </w:rPr>
      </w:pPr>
      <w:r w:rsidRPr="00B355B0">
        <w:rPr>
          <w:rFonts w:cs="Times New Roman"/>
          <w:color w:val="000000" w:themeColor="text1"/>
          <w:shd w:val="clear" w:color="auto" w:fill="FFFFFF"/>
        </w:rPr>
        <w:t xml:space="preserve">- L68-L76: Is this really </w:t>
      </w:r>
      <w:proofErr w:type="gramStart"/>
      <w:r w:rsidRPr="00B355B0">
        <w:rPr>
          <w:rFonts w:cs="Times New Roman"/>
          <w:color w:val="000000" w:themeColor="text1"/>
          <w:shd w:val="clear" w:color="auto" w:fill="FFFFFF"/>
        </w:rPr>
        <w:t>needed ?</w:t>
      </w:r>
      <w:proofErr w:type="gramEnd"/>
    </w:p>
    <w:p w14:paraId="671A1C90" w14:textId="77777777" w:rsidR="0064207D" w:rsidRPr="00B355B0" w:rsidRDefault="0064207D" w:rsidP="004733B2">
      <w:pPr>
        <w:spacing w:after="0" w:line="240" w:lineRule="auto"/>
        <w:rPr>
          <w:rFonts w:cs="Times New Roman"/>
          <w:color w:val="000000" w:themeColor="text1"/>
          <w:shd w:val="clear" w:color="auto" w:fill="FFFFFF"/>
        </w:rPr>
      </w:pPr>
    </w:p>
    <w:p w14:paraId="6FC6B9EB" w14:textId="42E6BB70" w:rsidR="0064207D" w:rsidRPr="00B355B0" w:rsidRDefault="00CC6A69" w:rsidP="004733B2">
      <w:pPr>
        <w:spacing w:after="0" w:line="240" w:lineRule="auto"/>
        <w:rPr>
          <w:rFonts w:cs="Times New Roman"/>
          <w:b/>
          <w:i/>
          <w:color w:val="000000" w:themeColor="text1"/>
          <w:shd w:val="clear" w:color="auto" w:fill="FFFFFF"/>
        </w:rPr>
      </w:pPr>
      <w:r>
        <w:rPr>
          <w:rFonts w:cs="Times New Roman"/>
          <w:b/>
          <w:i/>
          <w:color w:val="000000" w:themeColor="text1"/>
          <w:shd w:val="clear" w:color="auto" w:fill="FFFFFF"/>
        </w:rPr>
        <w:t>We have removed these sentences</w:t>
      </w:r>
      <w:r w:rsidR="00A309C4">
        <w:rPr>
          <w:rFonts w:cs="Times New Roman"/>
          <w:b/>
          <w:i/>
          <w:color w:val="000000" w:themeColor="text1"/>
          <w:shd w:val="clear" w:color="auto" w:fill="FFFFFF"/>
        </w:rPr>
        <w:t>, and noted that it now reads better</w:t>
      </w:r>
      <w:r w:rsidR="0064207D" w:rsidRPr="00B355B0">
        <w:rPr>
          <w:rFonts w:cs="Times New Roman"/>
          <w:b/>
          <w:i/>
          <w:color w:val="000000" w:themeColor="text1"/>
          <w:shd w:val="clear" w:color="auto" w:fill="FFFFFF"/>
        </w:rPr>
        <w:t xml:space="preserve">. </w:t>
      </w:r>
    </w:p>
    <w:p w14:paraId="6E0C40AD" w14:textId="77777777" w:rsidR="0064207D" w:rsidRPr="00B355B0" w:rsidRDefault="0064207D" w:rsidP="004733B2">
      <w:pPr>
        <w:spacing w:after="0" w:line="240" w:lineRule="auto"/>
        <w:rPr>
          <w:rFonts w:cs="Times New Roman"/>
          <w:color w:val="000000" w:themeColor="text1"/>
          <w:shd w:val="clear" w:color="auto" w:fill="FFFFFF"/>
        </w:rPr>
      </w:pPr>
    </w:p>
    <w:p w14:paraId="2EC5749F" w14:textId="77777777" w:rsidR="00C47A3E" w:rsidRPr="00B355B0" w:rsidRDefault="00C47A3E" w:rsidP="00C47A3E">
      <w:pPr>
        <w:rPr>
          <w:rFonts w:cs="Times New Roman"/>
          <w:b/>
          <w:shd w:val="clear" w:color="auto" w:fill="FFFFFF"/>
        </w:rPr>
      </w:pPr>
    </w:p>
    <w:p w14:paraId="63E78CFC" w14:textId="6817B50D" w:rsidR="0064207D" w:rsidRPr="00B355B0" w:rsidRDefault="00721162" w:rsidP="004733B2">
      <w:pPr>
        <w:spacing w:after="0" w:line="240" w:lineRule="auto"/>
        <w:rPr>
          <w:rFonts w:cs="Times New Roman"/>
          <w:color w:val="000000" w:themeColor="text1"/>
          <w:shd w:val="clear" w:color="auto" w:fill="FFFFFF"/>
        </w:rPr>
      </w:pPr>
      <w:r w:rsidRPr="00B355B0">
        <w:rPr>
          <w:rFonts w:cs="Times New Roman"/>
          <w:color w:val="000000" w:themeColor="text1"/>
          <w:shd w:val="clear" w:color="auto" w:fill="FFFFFF"/>
        </w:rPr>
        <w:t xml:space="preserve">- L80-L146: I am not sure if all this is directly relevant for the present paper and therefore </w:t>
      </w:r>
      <w:proofErr w:type="gramStart"/>
      <w:r w:rsidRPr="00B355B0">
        <w:rPr>
          <w:rFonts w:cs="Times New Roman"/>
          <w:color w:val="000000" w:themeColor="text1"/>
          <w:shd w:val="clear" w:color="auto" w:fill="FFFFFF"/>
        </w:rPr>
        <w:t>needed ?</w:t>
      </w:r>
      <w:proofErr w:type="gramEnd"/>
      <w:r w:rsidRPr="00B355B0">
        <w:rPr>
          <w:rFonts w:cs="Times New Roman"/>
          <w:color w:val="000000" w:themeColor="text1"/>
          <w:shd w:val="clear" w:color="auto" w:fill="FFFFFF"/>
        </w:rPr>
        <w:t xml:space="preserve"> I understand that it helps set the context of percolation phenomena but here you look at horizontal processes. As such I would more interested to have a more in depth discussion of scaling aspects of your work. For example along the lines of your reference [15]. One question that will arise later in the paper is how the conductivity values that you determine scale with your sample size. I think this kind of discussion would be more useful than a general discussion on percolation phenomena.</w:t>
      </w:r>
    </w:p>
    <w:p w14:paraId="1F6EEDEC" w14:textId="77777777" w:rsidR="0064207D" w:rsidRPr="00B355B0" w:rsidRDefault="0064207D" w:rsidP="004733B2">
      <w:pPr>
        <w:spacing w:after="0" w:line="240" w:lineRule="auto"/>
        <w:rPr>
          <w:rFonts w:cs="Times New Roman"/>
          <w:color w:val="000000" w:themeColor="text1"/>
          <w:shd w:val="clear" w:color="auto" w:fill="FFFFFF"/>
        </w:rPr>
      </w:pPr>
    </w:p>
    <w:p w14:paraId="138E6505" w14:textId="5A949F3B" w:rsidR="003E2900" w:rsidRDefault="007A2EFB" w:rsidP="004733B2">
      <w:pPr>
        <w:spacing w:after="0" w:line="240" w:lineRule="auto"/>
        <w:rPr>
          <w:rFonts w:cs="Times New Roman"/>
          <w:b/>
          <w:i/>
          <w:color w:val="000000" w:themeColor="text1"/>
          <w:shd w:val="clear" w:color="auto" w:fill="FFFFFF"/>
        </w:rPr>
      </w:pPr>
      <w:r>
        <w:rPr>
          <w:rFonts w:cs="Times New Roman"/>
          <w:b/>
          <w:i/>
          <w:color w:val="000000" w:themeColor="text1"/>
          <w:shd w:val="clear" w:color="auto" w:fill="FFFFFF"/>
        </w:rPr>
        <w:t xml:space="preserve">We feel that this material is important in placing the current manuscript in a larger context of </w:t>
      </w:r>
      <w:r w:rsidR="00300A3C">
        <w:rPr>
          <w:rFonts w:cs="Times New Roman"/>
          <w:b/>
          <w:i/>
          <w:color w:val="000000" w:themeColor="text1"/>
          <w:shd w:val="clear" w:color="auto" w:fill="FFFFFF"/>
        </w:rPr>
        <w:t>previous work</w:t>
      </w:r>
      <w:r w:rsidR="007123C0">
        <w:rPr>
          <w:rFonts w:cs="Times New Roman"/>
          <w:b/>
          <w:i/>
          <w:color w:val="000000" w:themeColor="text1"/>
          <w:shd w:val="clear" w:color="auto" w:fill="FFFFFF"/>
        </w:rPr>
        <w:t>s</w:t>
      </w:r>
      <w:r w:rsidR="00300A3C">
        <w:rPr>
          <w:rFonts w:cs="Times New Roman"/>
          <w:b/>
          <w:i/>
          <w:color w:val="000000" w:themeColor="text1"/>
          <w:shd w:val="clear" w:color="auto" w:fill="FFFFFF"/>
        </w:rPr>
        <w:t xml:space="preserve"> </w:t>
      </w:r>
      <w:r>
        <w:rPr>
          <w:rFonts w:cs="Times New Roman"/>
          <w:b/>
          <w:i/>
          <w:color w:val="000000" w:themeColor="text1"/>
          <w:shd w:val="clear" w:color="auto" w:fill="FFFFFF"/>
        </w:rPr>
        <w:t>using network and p</w:t>
      </w:r>
      <w:r w:rsidR="00300A3C">
        <w:rPr>
          <w:rFonts w:cs="Times New Roman"/>
          <w:b/>
          <w:i/>
          <w:color w:val="000000" w:themeColor="text1"/>
          <w:shd w:val="clear" w:color="auto" w:fill="FFFFFF"/>
        </w:rPr>
        <w:t>ercolation modeling to study</w:t>
      </w:r>
      <w:r>
        <w:rPr>
          <w:rFonts w:cs="Times New Roman"/>
          <w:b/>
          <w:i/>
          <w:color w:val="000000" w:themeColor="text1"/>
          <w:shd w:val="clear" w:color="auto" w:fill="FFFFFF"/>
        </w:rPr>
        <w:t xml:space="preserve"> sea ice structures</w:t>
      </w:r>
      <w:r w:rsidR="00AB70CB">
        <w:rPr>
          <w:rFonts w:cs="Times New Roman"/>
          <w:b/>
          <w:i/>
          <w:color w:val="000000" w:themeColor="text1"/>
          <w:shd w:val="clear" w:color="auto" w:fill="FFFFFF"/>
        </w:rPr>
        <w:t xml:space="preserve"> and other systems</w:t>
      </w:r>
      <w:r>
        <w:rPr>
          <w:rFonts w:cs="Times New Roman"/>
          <w:b/>
          <w:i/>
          <w:color w:val="000000" w:themeColor="text1"/>
          <w:shd w:val="clear" w:color="auto" w:fill="FFFFFF"/>
        </w:rPr>
        <w:t>.</w:t>
      </w:r>
      <w:r w:rsidR="007123C0">
        <w:rPr>
          <w:rFonts w:cs="Times New Roman"/>
          <w:b/>
          <w:i/>
          <w:color w:val="000000" w:themeColor="text1"/>
          <w:shd w:val="clear" w:color="auto" w:fill="FFFFFF"/>
        </w:rPr>
        <w:t xml:space="preserve"> What distinguishes this manuscript is not only the application area, namely melt ponds, but that we directly develop</w:t>
      </w:r>
      <w:r w:rsidR="007D7AB1">
        <w:rPr>
          <w:rFonts w:cs="Times New Roman"/>
          <w:b/>
          <w:i/>
          <w:color w:val="000000" w:themeColor="text1"/>
          <w:shd w:val="clear" w:color="auto" w:fill="FFFFFF"/>
        </w:rPr>
        <w:t>ed</w:t>
      </w:r>
      <w:r w:rsidR="007123C0">
        <w:rPr>
          <w:rFonts w:cs="Times New Roman"/>
          <w:b/>
          <w:i/>
          <w:color w:val="000000" w:themeColor="text1"/>
          <w:shd w:val="clear" w:color="auto" w:fill="FFFFFF"/>
        </w:rPr>
        <w:t xml:space="preserve"> the </w:t>
      </w:r>
      <w:r w:rsidR="008C22FF">
        <w:rPr>
          <w:rFonts w:cs="Times New Roman"/>
          <w:b/>
          <w:i/>
          <w:color w:val="000000" w:themeColor="text1"/>
          <w:shd w:val="clear" w:color="auto" w:fill="FFFFFF"/>
        </w:rPr>
        <w:t xml:space="preserve">imaging </w:t>
      </w:r>
      <w:r w:rsidR="007D7AB1">
        <w:rPr>
          <w:rFonts w:cs="Times New Roman"/>
          <w:b/>
          <w:i/>
          <w:color w:val="000000" w:themeColor="text1"/>
          <w:shd w:val="clear" w:color="auto" w:fill="FFFFFF"/>
        </w:rPr>
        <w:t xml:space="preserve">methods, </w:t>
      </w:r>
      <w:r w:rsidR="007123C0">
        <w:rPr>
          <w:rFonts w:cs="Times New Roman"/>
          <w:b/>
          <w:i/>
          <w:color w:val="000000" w:themeColor="text1"/>
          <w:shd w:val="clear" w:color="auto" w:fill="FFFFFF"/>
        </w:rPr>
        <w:t xml:space="preserve">algorithm </w:t>
      </w:r>
      <w:r w:rsidR="007D7AB1">
        <w:rPr>
          <w:rFonts w:cs="Times New Roman"/>
          <w:b/>
          <w:i/>
          <w:color w:val="000000" w:themeColor="text1"/>
          <w:shd w:val="clear" w:color="auto" w:fill="FFFFFF"/>
        </w:rPr>
        <w:t>and software here in the melt pond</w:t>
      </w:r>
      <w:r w:rsidR="004C762C">
        <w:rPr>
          <w:rFonts w:cs="Times New Roman"/>
          <w:b/>
          <w:i/>
          <w:color w:val="000000" w:themeColor="text1"/>
          <w:shd w:val="clear" w:color="auto" w:fill="FFFFFF"/>
        </w:rPr>
        <w:t xml:space="preserve"> context, which is the focus of this paper.</w:t>
      </w:r>
    </w:p>
    <w:p w14:paraId="2047AEE6" w14:textId="77777777" w:rsidR="00C80F4D" w:rsidRDefault="00C80F4D" w:rsidP="004733B2">
      <w:pPr>
        <w:spacing w:after="0" w:line="240" w:lineRule="auto"/>
        <w:rPr>
          <w:rFonts w:cs="Times New Roman"/>
          <w:b/>
          <w:i/>
          <w:color w:val="000000" w:themeColor="text1"/>
          <w:shd w:val="clear" w:color="auto" w:fill="FFFFFF"/>
        </w:rPr>
      </w:pPr>
    </w:p>
    <w:p w14:paraId="0C05D05B" w14:textId="10A6A0BA" w:rsidR="006051A2" w:rsidRDefault="00C80F4D" w:rsidP="006325B9">
      <w:pPr>
        <w:spacing w:after="0" w:line="240" w:lineRule="auto"/>
        <w:rPr>
          <w:rFonts w:cs="Times New Roman"/>
          <w:b/>
          <w:i/>
          <w:color w:val="000000" w:themeColor="text1"/>
          <w:shd w:val="clear" w:color="auto" w:fill="FFFFFF"/>
        </w:rPr>
      </w:pPr>
      <w:r>
        <w:rPr>
          <w:rFonts w:cs="Times New Roman"/>
          <w:b/>
          <w:i/>
          <w:color w:val="000000" w:themeColor="text1"/>
          <w:shd w:val="clear" w:color="auto" w:fill="FFFFFF"/>
        </w:rPr>
        <w:t>While we certainly appreciate and understand the importance of the scali</w:t>
      </w:r>
      <w:r w:rsidR="006325B9">
        <w:rPr>
          <w:rFonts w:cs="Times New Roman"/>
          <w:b/>
          <w:i/>
          <w:color w:val="000000" w:themeColor="text1"/>
          <w:shd w:val="clear" w:color="auto" w:fill="FFFFFF"/>
        </w:rPr>
        <w:t>ng issues brought up, we believe that it would be more appropriate to leave any substantive analysis to later work.</w:t>
      </w:r>
      <w:r w:rsidR="00376FE2">
        <w:rPr>
          <w:rFonts w:cs="Times New Roman"/>
          <w:b/>
          <w:i/>
          <w:color w:val="000000" w:themeColor="text1"/>
          <w:shd w:val="clear" w:color="auto" w:fill="FFFFFF"/>
        </w:rPr>
        <w:t xml:space="preserve"> The research</w:t>
      </w:r>
      <w:r w:rsidR="000603DD">
        <w:rPr>
          <w:rFonts w:cs="Times New Roman"/>
          <w:b/>
          <w:i/>
          <w:color w:val="000000" w:themeColor="text1"/>
          <w:shd w:val="clear" w:color="auto" w:fill="FFFFFF"/>
        </w:rPr>
        <w:t xml:space="preserve"> </w:t>
      </w:r>
      <w:r w:rsidR="008C22FF">
        <w:rPr>
          <w:rFonts w:cs="Times New Roman"/>
          <w:b/>
          <w:i/>
          <w:color w:val="000000" w:themeColor="text1"/>
          <w:shd w:val="clear" w:color="auto" w:fill="FFFFFF"/>
        </w:rPr>
        <w:t>in this manuscript is</w:t>
      </w:r>
      <w:r w:rsidR="00724DDE">
        <w:rPr>
          <w:rFonts w:cs="Times New Roman"/>
          <w:b/>
          <w:i/>
          <w:color w:val="000000" w:themeColor="text1"/>
          <w:shd w:val="clear" w:color="auto" w:fill="FFFFFF"/>
        </w:rPr>
        <w:t xml:space="preserve"> </w:t>
      </w:r>
      <w:r w:rsidR="008C22FF">
        <w:rPr>
          <w:rFonts w:cs="Times New Roman"/>
          <w:b/>
          <w:i/>
          <w:color w:val="000000" w:themeColor="text1"/>
          <w:shd w:val="clear" w:color="auto" w:fill="FFFFFF"/>
        </w:rPr>
        <w:t xml:space="preserve">a first step as </w:t>
      </w:r>
      <w:r w:rsidR="000603DD">
        <w:rPr>
          <w:rFonts w:cs="Times New Roman"/>
          <w:b/>
          <w:i/>
          <w:color w:val="000000" w:themeColor="text1"/>
          <w:shd w:val="clear" w:color="auto" w:fill="FFFFFF"/>
        </w:rPr>
        <w:t>part of a larger program</w:t>
      </w:r>
      <w:r w:rsidR="008C22FF">
        <w:rPr>
          <w:rFonts w:cs="Times New Roman"/>
          <w:b/>
          <w:i/>
          <w:color w:val="000000" w:themeColor="text1"/>
          <w:shd w:val="clear" w:color="auto" w:fill="FFFFFF"/>
        </w:rPr>
        <w:t xml:space="preserve"> to use network modeling to analyze a large sampling of Arctic melt ponds, however the methods needed to</w:t>
      </w:r>
      <w:r w:rsidR="00A05B63">
        <w:rPr>
          <w:rFonts w:cs="Times New Roman"/>
          <w:b/>
          <w:i/>
          <w:color w:val="000000" w:themeColor="text1"/>
          <w:shd w:val="clear" w:color="auto" w:fill="FFFFFF"/>
        </w:rPr>
        <w:t xml:space="preserve"> be developed</w:t>
      </w:r>
      <w:r w:rsidR="004B3F0F">
        <w:rPr>
          <w:rFonts w:cs="Times New Roman"/>
          <w:b/>
          <w:i/>
          <w:color w:val="000000" w:themeColor="text1"/>
          <w:shd w:val="clear" w:color="auto" w:fill="FFFFFF"/>
        </w:rPr>
        <w:t xml:space="preserve"> and applied in some simple examples</w:t>
      </w:r>
      <w:r w:rsidR="006051A2">
        <w:rPr>
          <w:rFonts w:cs="Times New Roman"/>
          <w:b/>
          <w:i/>
          <w:color w:val="000000" w:themeColor="text1"/>
          <w:shd w:val="clear" w:color="auto" w:fill="FFFFFF"/>
        </w:rPr>
        <w:t xml:space="preserve"> first, which turned out to be a very substantial undertaking requiring a number of sub-projects that were spread out over the past 5 years.</w:t>
      </w:r>
      <w:r w:rsidR="00B51C67">
        <w:rPr>
          <w:rFonts w:cs="Times New Roman"/>
          <w:b/>
          <w:i/>
          <w:color w:val="000000" w:themeColor="text1"/>
          <w:shd w:val="clear" w:color="auto" w:fill="FFFFFF"/>
        </w:rPr>
        <w:t xml:space="preserve"> A next step is to look in much more depth at connecting the idealized </w:t>
      </w:r>
      <w:r w:rsidR="00504A81">
        <w:rPr>
          <w:rFonts w:cs="Times New Roman"/>
          <w:b/>
          <w:i/>
          <w:color w:val="000000" w:themeColor="text1"/>
          <w:shd w:val="clear" w:color="auto" w:fill="FFFFFF"/>
        </w:rPr>
        <w:t xml:space="preserve">networks and </w:t>
      </w:r>
      <w:r w:rsidR="00B51C67">
        <w:rPr>
          <w:rFonts w:cs="Times New Roman"/>
          <w:b/>
          <w:i/>
          <w:color w:val="000000" w:themeColor="text1"/>
          <w:shd w:val="clear" w:color="auto" w:fill="FFFFFF"/>
        </w:rPr>
        <w:t>parameters computed in this paper to the physics of fluid motion on the surface of sea ice</w:t>
      </w:r>
      <w:r w:rsidR="006E210C">
        <w:rPr>
          <w:rFonts w:cs="Times New Roman"/>
          <w:b/>
          <w:i/>
          <w:color w:val="000000" w:themeColor="text1"/>
          <w:shd w:val="clear" w:color="auto" w:fill="FFFFFF"/>
        </w:rPr>
        <w:t xml:space="preserve">, dependence on scale, etc. </w:t>
      </w:r>
      <w:r w:rsidR="00D8660F">
        <w:rPr>
          <w:rFonts w:cs="Times New Roman"/>
          <w:b/>
          <w:i/>
          <w:color w:val="000000" w:themeColor="text1"/>
          <w:shd w:val="clear" w:color="auto" w:fill="FFFFFF"/>
        </w:rPr>
        <w:t xml:space="preserve">(We also note that we do not have a large enough data set that has been analyzed with </w:t>
      </w:r>
      <w:r w:rsidR="00F5588D">
        <w:rPr>
          <w:rFonts w:cs="Times New Roman"/>
          <w:b/>
          <w:i/>
          <w:color w:val="000000" w:themeColor="text1"/>
          <w:shd w:val="clear" w:color="auto" w:fill="FFFFFF"/>
        </w:rPr>
        <w:t xml:space="preserve">our network methods to adequately </w:t>
      </w:r>
      <w:r w:rsidR="00D360FB">
        <w:rPr>
          <w:rFonts w:cs="Times New Roman"/>
          <w:b/>
          <w:i/>
          <w:color w:val="000000" w:themeColor="text1"/>
          <w:shd w:val="clear" w:color="auto" w:fill="FFFFFF"/>
        </w:rPr>
        <w:t xml:space="preserve">address </w:t>
      </w:r>
      <w:r w:rsidR="00851D52">
        <w:rPr>
          <w:rFonts w:cs="Times New Roman"/>
          <w:b/>
          <w:i/>
          <w:color w:val="000000" w:themeColor="text1"/>
          <w:shd w:val="clear" w:color="auto" w:fill="FFFFFF"/>
        </w:rPr>
        <w:t xml:space="preserve">here </w:t>
      </w:r>
      <w:r w:rsidR="00F5588D">
        <w:rPr>
          <w:rFonts w:cs="Times New Roman"/>
          <w:b/>
          <w:i/>
          <w:color w:val="000000" w:themeColor="text1"/>
          <w:shd w:val="clear" w:color="auto" w:fill="FFFFFF"/>
        </w:rPr>
        <w:t>scaling with sample size.)</w:t>
      </w:r>
    </w:p>
    <w:p w14:paraId="12C3B8B4" w14:textId="77777777" w:rsidR="008A6A16" w:rsidRDefault="008A6A16" w:rsidP="006325B9">
      <w:pPr>
        <w:spacing w:after="0" w:line="240" w:lineRule="auto"/>
        <w:rPr>
          <w:rFonts w:cs="Times New Roman"/>
          <w:b/>
          <w:i/>
          <w:color w:val="000000" w:themeColor="text1"/>
          <w:shd w:val="clear" w:color="auto" w:fill="FFFFFF"/>
        </w:rPr>
      </w:pPr>
    </w:p>
    <w:p w14:paraId="79917CD9" w14:textId="6BE1055A" w:rsidR="008A6A16" w:rsidRDefault="008A6A16" w:rsidP="006325B9">
      <w:pPr>
        <w:spacing w:after="0" w:line="240" w:lineRule="auto"/>
        <w:rPr>
          <w:rFonts w:cs="Times New Roman"/>
          <w:b/>
          <w:i/>
          <w:color w:val="000000" w:themeColor="text1"/>
          <w:shd w:val="clear" w:color="auto" w:fill="FFFFFF"/>
        </w:rPr>
      </w:pPr>
      <w:r>
        <w:rPr>
          <w:rFonts w:cs="Times New Roman"/>
          <w:b/>
          <w:i/>
          <w:color w:val="000000" w:themeColor="text1"/>
          <w:shd w:val="clear" w:color="auto" w:fill="FFFFFF"/>
        </w:rPr>
        <w:lastRenderedPageBreak/>
        <w:t xml:space="preserve">Finally, the scaling discussions in [15] (now [16] in the revision) revolve around the </w:t>
      </w:r>
      <w:r w:rsidR="005B1C57">
        <w:rPr>
          <w:rFonts w:cs="Times New Roman"/>
          <w:b/>
          <w:i/>
          <w:color w:val="000000" w:themeColor="text1"/>
          <w:shd w:val="clear" w:color="auto" w:fill="FFFFFF"/>
        </w:rPr>
        <w:t>transition in fractal dimension, where we had access to thousands of melt ponds with length scales ranging over many orders of magnitude. Such an analysis involving the methods in this paper will require substantial future work.</w:t>
      </w:r>
    </w:p>
    <w:p w14:paraId="7DAA4A0D" w14:textId="77777777" w:rsidR="0064207D" w:rsidRPr="00B355B0" w:rsidRDefault="0064207D" w:rsidP="004733B2">
      <w:pPr>
        <w:spacing w:after="0" w:line="240" w:lineRule="auto"/>
        <w:rPr>
          <w:rFonts w:cs="Times New Roman"/>
          <w:color w:val="000000" w:themeColor="text1"/>
          <w:shd w:val="clear" w:color="auto" w:fill="FFFFFF"/>
        </w:rPr>
      </w:pPr>
    </w:p>
    <w:p w14:paraId="58430DA2" w14:textId="77777777" w:rsidR="0064207D" w:rsidRPr="00B355B0" w:rsidRDefault="0064207D" w:rsidP="004733B2">
      <w:pPr>
        <w:spacing w:after="0" w:line="240" w:lineRule="auto"/>
        <w:rPr>
          <w:rFonts w:cs="Times New Roman"/>
          <w:color w:val="000000" w:themeColor="text1"/>
          <w:shd w:val="clear" w:color="auto" w:fill="FFFFFF"/>
        </w:rPr>
      </w:pPr>
    </w:p>
    <w:p w14:paraId="2B985D48" w14:textId="55A23885" w:rsidR="0091520E" w:rsidRPr="00B355B0" w:rsidRDefault="00721162" w:rsidP="004733B2">
      <w:pPr>
        <w:spacing w:after="0" w:line="240" w:lineRule="auto"/>
        <w:rPr>
          <w:rFonts w:cs="Times New Roman"/>
          <w:color w:val="222222"/>
          <w:shd w:val="clear" w:color="auto" w:fill="FFFFFF"/>
        </w:rPr>
      </w:pPr>
      <w:r w:rsidRPr="00B355B0">
        <w:rPr>
          <w:rFonts w:cs="Times New Roman"/>
          <w:color w:val="222222"/>
          <w:shd w:val="clear" w:color="auto" w:fill="FFFFFF"/>
        </w:rPr>
        <w:t>- L159: you mention algorithms that helped you in [15] distinguish between melt ponds and open water in leads between floes. I am not sure that you use the same methods in the current paper. I think you should. If you do not explain why.</w:t>
      </w:r>
    </w:p>
    <w:p w14:paraId="382D4FD0" w14:textId="77777777" w:rsidR="00FD0406" w:rsidRPr="00B355B0" w:rsidRDefault="00FD0406" w:rsidP="004733B2">
      <w:pPr>
        <w:spacing w:after="0" w:line="240" w:lineRule="auto"/>
        <w:rPr>
          <w:rFonts w:cs="Times New Roman"/>
          <w:b/>
          <w:i/>
          <w:shd w:val="clear" w:color="auto" w:fill="FFFFFF"/>
        </w:rPr>
      </w:pPr>
    </w:p>
    <w:p w14:paraId="2A0A5608" w14:textId="480FE895" w:rsidR="00417A47" w:rsidRPr="00B355B0" w:rsidRDefault="00FD0406" w:rsidP="004733B2">
      <w:pPr>
        <w:spacing w:after="0" w:line="240" w:lineRule="auto"/>
        <w:rPr>
          <w:rFonts w:cs="Times New Roman"/>
          <w:b/>
          <w:i/>
          <w:shd w:val="clear" w:color="auto" w:fill="FFFFFF"/>
        </w:rPr>
      </w:pPr>
      <w:r w:rsidRPr="00B355B0">
        <w:rPr>
          <w:rFonts w:cs="Times New Roman"/>
          <w:b/>
          <w:i/>
          <w:shd w:val="clear" w:color="auto" w:fill="FFFFFF"/>
        </w:rPr>
        <w:t xml:space="preserve">We now mention a possible method to distinguish between ponds and open water using the blue channels, we have also added a statement that we have only used images that do not contain open water so for this paper it is not relevant to us. </w:t>
      </w:r>
      <w:r w:rsidR="0038464A">
        <w:rPr>
          <w:rFonts w:cs="Times New Roman"/>
          <w:b/>
          <w:i/>
          <w:shd w:val="clear" w:color="auto" w:fill="FFFFFF"/>
        </w:rPr>
        <w:t xml:space="preserve">From an image analysis perspective, the methods developed in this paper are far more sophisticated than what was used in </w:t>
      </w:r>
      <w:r w:rsidR="0038464A">
        <w:rPr>
          <w:rFonts w:cs="Times New Roman"/>
          <w:b/>
          <w:i/>
          <w:color w:val="000000" w:themeColor="text1"/>
          <w:shd w:val="clear" w:color="auto" w:fill="FFFFFF"/>
        </w:rPr>
        <w:t>[15] (now [16] in the revision).</w:t>
      </w:r>
    </w:p>
    <w:p w14:paraId="1B786F2C" w14:textId="77777777" w:rsidR="00FD0406" w:rsidRPr="00B355B0" w:rsidRDefault="00FD0406" w:rsidP="004733B2">
      <w:pPr>
        <w:spacing w:after="0" w:line="240" w:lineRule="auto"/>
        <w:rPr>
          <w:ins w:id="0" w:author="Meenakshi" w:date="2015-06-14T23:27:00Z"/>
          <w:rFonts w:cs="Times New Roman"/>
          <w:b/>
          <w:i/>
          <w:color w:val="4F81BD" w:themeColor="accent1"/>
          <w:shd w:val="clear" w:color="auto" w:fill="FFFFFF"/>
        </w:rPr>
      </w:pPr>
    </w:p>
    <w:p w14:paraId="7089A3E3" w14:textId="77777777" w:rsidR="00C47A3E" w:rsidRDefault="00C47A3E" w:rsidP="004733B2">
      <w:pPr>
        <w:spacing w:after="0" w:line="240" w:lineRule="auto"/>
        <w:rPr>
          <w:rFonts w:cs="Times New Roman"/>
          <w:shd w:val="clear" w:color="auto" w:fill="FFFFFF"/>
        </w:rPr>
      </w:pPr>
    </w:p>
    <w:p w14:paraId="77225E9B" w14:textId="77777777" w:rsidR="00CC0939" w:rsidRPr="00B355B0" w:rsidRDefault="00CC0939" w:rsidP="004733B2">
      <w:pPr>
        <w:spacing w:after="0" w:line="240" w:lineRule="auto"/>
        <w:rPr>
          <w:rFonts w:cs="Times New Roman"/>
          <w:shd w:val="clear" w:color="auto" w:fill="FFFFFF"/>
        </w:rPr>
      </w:pPr>
    </w:p>
    <w:p w14:paraId="109A83FC" w14:textId="77777777" w:rsidR="00FD0406" w:rsidRDefault="00721162" w:rsidP="004733B2">
      <w:pPr>
        <w:spacing w:after="0" w:line="240" w:lineRule="auto"/>
        <w:rPr>
          <w:rFonts w:cs="Times New Roman"/>
          <w:shd w:val="clear" w:color="auto" w:fill="FFFFFF"/>
        </w:rPr>
      </w:pPr>
      <w:r w:rsidRPr="00B355B0">
        <w:rPr>
          <w:rFonts w:cs="Times New Roman"/>
          <w:shd w:val="clear" w:color="auto" w:fill="FFFFFF"/>
        </w:rPr>
        <w:t>- L161-L171: I think a more in depth discussion on scaling of melt ponds geometrical characteristics would be welcome maybe after this paragraph.</w:t>
      </w:r>
    </w:p>
    <w:p w14:paraId="186193E3" w14:textId="77777777" w:rsidR="00FC45C0" w:rsidRDefault="00FC45C0" w:rsidP="004733B2">
      <w:pPr>
        <w:spacing w:after="0" w:line="240" w:lineRule="auto"/>
        <w:rPr>
          <w:rFonts w:cs="Times New Roman"/>
          <w:shd w:val="clear" w:color="auto" w:fill="FFFFFF"/>
        </w:rPr>
      </w:pPr>
    </w:p>
    <w:p w14:paraId="72732FA6" w14:textId="78E34876" w:rsidR="00FC45C0" w:rsidRPr="00FC45C0" w:rsidRDefault="00FC45C0" w:rsidP="004733B2">
      <w:pPr>
        <w:spacing w:after="0" w:line="240" w:lineRule="auto"/>
        <w:rPr>
          <w:rFonts w:cs="Times New Roman"/>
          <w:b/>
          <w:i/>
          <w:shd w:val="clear" w:color="auto" w:fill="FFFFFF"/>
        </w:rPr>
      </w:pPr>
      <w:r>
        <w:rPr>
          <w:rFonts w:cs="Times New Roman"/>
          <w:b/>
          <w:i/>
          <w:shd w:val="clear" w:color="auto" w:fill="FFFFFF"/>
        </w:rPr>
        <w:t xml:space="preserve">Please see response on scaling from above. Again, while we agree and find these issues very interesting, we believe it is more appropriate to consider them in a more substantive way in the future.  </w:t>
      </w:r>
    </w:p>
    <w:p w14:paraId="52543684" w14:textId="77777777" w:rsidR="00FD0406" w:rsidRPr="00B355B0" w:rsidRDefault="00FD0406" w:rsidP="004733B2">
      <w:pPr>
        <w:spacing w:after="0" w:line="240" w:lineRule="auto"/>
        <w:rPr>
          <w:rFonts w:cs="Times New Roman"/>
          <w:shd w:val="clear" w:color="auto" w:fill="FFFFFF"/>
        </w:rPr>
      </w:pPr>
    </w:p>
    <w:p w14:paraId="018AD98B" w14:textId="3F7B47EE" w:rsidR="00C47A3E" w:rsidRPr="00B355B0" w:rsidRDefault="00721162" w:rsidP="00C47A3E">
      <w:pPr>
        <w:rPr>
          <w:rFonts w:cs="Times New Roman"/>
          <w:b/>
          <w:shd w:val="clear" w:color="auto" w:fill="FFFFFF"/>
        </w:rPr>
      </w:pPr>
      <w:r w:rsidRPr="00B355B0">
        <w:rPr>
          <w:rFonts w:cs="Times New Roman"/>
        </w:rPr>
        <w:br/>
      </w:r>
    </w:p>
    <w:p w14:paraId="5E73E3F6" w14:textId="0DDA0F55" w:rsidR="00FD0406" w:rsidRPr="00B355B0" w:rsidRDefault="00721162" w:rsidP="004733B2">
      <w:pPr>
        <w:spacing w:after="0" w:line="240" w:lineRule="auto"/>
        <w:rPr>
          <w:rFonts w:cs="Times New Roman"/>
          <w:shd w:val="clear" w:color="auto" w:fill="FFFFFF"/>
        </w:rPr>
      </w:pPr>
      <w:r w:rsidRPr="00B355B0">
        <w:rPr>
          <w:rFonts w:cs="Times New Roman"/>
          <w:shd w:val="clear" w:color="auto" w:fill="FFFFFF"/>
        </w:rPr>
        <w:t xml:space="preserve">- Is the daily cycle relevant for your </w:t>
      </w:r>
      <w:proofErr w:type="gramStart"/>
      <w:r w:rsidRPr="00B355B0">
        <w:rPr>
          <w:rFonts w:cs="Times New Roman"/>
          <w:shd w:val="clear" w:color="auto" w:fill="FFFFFF"/>
        </w:rPr>
        <w:t>findings.</w:t>
      </w:r>
      <w:proofErr w:type="gramEnd"/>
      <w:r w:rsidRPr="00B355B0">
        <w:rPr>
          <w:rFonts w:cs="Times New Roman"/>
          <w:shd w:val="clear" w:color="auto" w:fill="FFFFFF"/>
        </w:rPr>
        <w:t xml:space="preserve"> For example if you measure pond characteristics at different times of the day would you expect different thermodynamic forcing and hence different conductivity maps</w:t>
      </w:r>
      <w:proofErr w:type="gramStart"/>
      <w:r w:rsidRPr="00B355B0">
        <w:rPr>
          <w:rFonts w:cs="Times New Roman"/>
          <w:shd w:val="clear" w:color="auto" w:fill="FFFFFF"/>
        </w:rPr>
        <w:t>…</w:t>
      </w:r>
      <w:proofErr w:type="gramEnd"/>
    </w:p>
    <w:p w14:paraId="71CE59D4" w14:textId="77777777" w:rsidR="00FD0406" w:rsidRPr="00B355B0" w:rsidRDefault="00FD0406" w:rsidP="004733B2">
      <w:pPr>
        <w:spacing w:after="0" w:line="240" w:lineRule="auto"/>
        <w:rPr>
          <w:rFonts w:cs="Times New Roman"/>
          <w:shd w:val="clear" w:color="auto" w:fill="FFFFFF"/>
        </w:rPr>
      </w:pPr>
    </w:p>
    <w:p w14:paraId="42284FBF" w14:textId="34D4E90A" w:rsidR="00FD0406" w:rsidRPr="00B355B0" w:rsidRDefault="00E07FD3" w:rsidP="004733B2">
      <w:pPr>
        <w:spacing w:after="0" w:line="240" w:lineRule="auto"/>
        <w:rPr>
          <w:rFonts w:cs="Times New Roman"/>
          <w:b/>
          <w:i/>
          <w:shd w:val="clear" w:color="auto" w:fill="FFFFFF"/>
        </w:rPr>
      </w:pPr>
      <w:r>
        <w:rPr>
          <w:rFonts w:cs="Times New Roman"/>
          <w:b/>
          <w:i/>
          <w:shd w:val="clear" w:color="auto" w:fill="FFFFFF"/>
        </w:rPr>
        <w:t>Interesting question, however, w</w:t>
      </w:r>
      <w:r w:rsidR="00FD0406" w:rsidRPr="00B355B0">
        <w:rPr>
          <w:rFonts w:cs="Times New Roman"/>
          <w:b/>
          <w:i/>
          <w:shd w:val="clear" w:color="auto" w:fill="FFFFFF"/>
        </w:rPr>
        <w:t>e do not have sufficient data available to really investigate this and we believe it is out of the scope of our paper.</w:t>
      </w:r>
      <w:r>
        <w:rPr>
          <w:rFonts w:cs="Times New Roman"/>
          <w:b/>
          <w:i/>
          <w:shd w:val="clear" w:color="auto" w:fill="FFFFFF"/>
        </w:rPr>
        <w:t xml:space="preserve"> In fact, obtaining imagery on the same area and melt ponds over any sustained period has been very difficult. Perhaps obtaining imagery over very short times should be possible, although the changes over such short periods are most often quite small (but not always). </w:t>
      </w:r>
      <w:r w:rsidR="00FD0406" w:rsidRPr="00B355B0">
        <w:rPr>
          <w:rFonts w:cs="Times New Roman"/>
          <w:b/>
          <w:i/>
          <w:shd w:val="clear" w:color="auto" w:fill="FFFFFF"/>
        </w:rPr>
        <w:t xml:space="preserve"> This pap</w:t>
      </w:r>
      <w:r>
        <w:rPr>
          <w:rFonts w:cs="Times New Roman"/>
          <w:b/>
          <w:i/>
          <w:shd w:val="clear" w:color="auto" w:fill="FFFFFF"/>
        </w:rPr>
        <w:t xml:space="preserve">er is primarily focused on </w:t>
      </w:r>
      <w:r w:rsidR="00FD0406" w:rsidRPr="00B355B0">
        <w:rPr>
          <w:rFonts w:cs="Times New Roman"/>
          <w:b/>
          <w:i/>
          <w:shd w:val="clear" w:color="auto" w:fill="FFFFFF"/>
        </w:rPr>
        <w:t>general properties of the geometry of the melt ponds over a melt season, in this context daily variations are small. It is also likely that this algorithm would not be able to detect any large changes as we expec</w:t>
      </w:r>
      <w:r w:rsidR="00B2318B">
        <w:rPr>
          <w:rFonts w:cs="Times New Roman"/>
          <w:b/>
          <w:i/>
          <w:shd w:val="clear" w:color="auto" w:fill="FFFFFF"/>
        </w:rPr>
        <w:t xml:space="preserve">t daily variations to be small (except during certain periods like initial formation where coverage can change very quickly). </w:t>
      </w:r>
    </w:p>
    <w:p w14:paraId="12A795BE" w14:textId="77777777" w:rsidR="00FD0406" w:rsidRPr="00B355B0" w:rsidRDefault="00FD0406" w:rsidP="004733B2">
      <w:pPr>
        <w:spacing w:after="0" w:line="240" w:lineRule="auto"/>
        <w:rPr>
          <w:rFonts w:cs="Times New Roman"/>
          <w:b/>
          <w:i/>
          <w:shd w:val="clear" w:color="auto" w:fill="FFFFFF"/>
        </w:rPr>
      </w:pPr>
    </w:p>
    <w:p w14:paraId="510A9111" w14:textId="77777777" w:rsidR="00EC0DAD" w:rsidRDefault="00EC0DAD" w:rsidP="004733B2">
      <w:pPr>
        <w:spacing w:after="0" w:line="240" w:lineRule="auto"/>
        <w:rPr>
          <w:rFonts w:cs="Times New Roman"/>
          <w:b/>
          <w:shd w:val="clear" w:color="auto" w:fill="FFFFFF"/>
        </w:rPr>
      </w:pPr>
    </w:p>
    <w:p w14:paraId="5549D3B3" w14:textId="0F980EA7" w:rsidR="00D17888" w:rsidRPr="00B355B0" w:rsidRDefault="00721162" w:rsidP="004733B2">
      <w:pPr>
        <w:spacing w:after="0" w:line="240" w:lineRule="auto"/>
        <w:rPr>
          <w:rFonts w:cs="Times New Roman"/>
          <w:shd w:val="clear" w:color="auto" w:fill="FFFFFF"/>
        </w:rPr>
      </w:pPr>
      <w:r w:rsidRPr="00B355B0">
        <w:rPr>
          <w:rFonts w:cs="Times New Roman"/>
          <w:shd w:val="clear" w:color="auto" w:fill="FFFFFF"/>
        </w:rPr>
        <w:t xml:space="preserve">- L200: should you discuss melt freeze up, melt lid formation a bit more </w:t>
      </w:r>
      <w:proofErr w:type="gramStart"/>
      <w:r w:rsidRPr="00B355B0">
        <w:rPr>
          <w:rFonts w:cs="Times New Roman"/>
          <w:shd w:val="clear" w:color="auto" w:fill="FFFFFF"/>
        </w:rPr>
        <w:t>here ?</w:t>
      </w:r>
      <w:proofErr w:type="gramEnd"/>
    </w:p>
    <w:p w14:paraId="3387EF0F" w14:textId="77777777" w:rsidR="00D17888" w:rsidRPr="00B355B0" w:rsidRDefault="00D17888" w:rsidP="004733B2">
      <w:pPr>
        <w:spacing w:after="0" w:line="240" w:lineRule="auto"/>
        <w:rPr>
          <w:rFonts w:cs="Times New Roman"/>
          <w:shd w:val="clear" w:color="auto" w:fill="FFFFFF"/>
        </w:rPr>
      </w:pPr>
    </w:p>
    <w:p w14:paraId="00EAE746" w14:textId="52DE3EF7" w:rsidR="00D17888" w:rsidRPr="00B355B0" w:rsidRDefault="00D17888" w:rsidP="004733B2">
      <w:pPr>
        <w:spacing w:after="0" w:line="240" w:lineRule="auto"/>
        <w:rPr>
          <w:rFonts w:cs="Times New Roman"/>
          <w:b/>
          <w:i/>
          <w:shd w:val="clear" w:color="auto" w:fill="FFFFFF"/>
        </w:rPr>
      </w:pPr>
      <w:r w:rsidRPr="00B355B0">
        <w:rPr>
          <w:rFonts w:cs="Times New Roman"/>
          <w:b/>
          <w:i/>
          <w:shd w:val="clear" w:color="auto" w:fill="FFFFFF"/>
        </w:rPr>
        <w:t>This paper is primarily meant to deal with the melt season although</w:t>
      </w:r>
      <w:r w:rsidR="00D80497" w:rsidRPr="00B355B0">
        <w:rPr>
          <w:rFonts w:cs="Times New Roman"/>
          <w:b/>
          <w:i/>
          <w:shd w:val="clear" w:color="auto" w:fill="FFFFFF"/>
        </w:rPr>
        <w:t xml:space="preserve"> we do find this interesting. </w:t>
      </w:r>
    </w:p>
    <w:p w14:paraId="506D2761" w14:textId="027B1FDF" w:rsidR="00D17888" w:rsidRPr="00B355B0" w:rsidRDefault="00721162" w:rsidP="004733B2">
      <w:pPr>
        <w:spacing w:after="0" w:line="240" w:lineRule="auto"/>
        <w:rPr>
          <w:rFonts w:cs="Times New Roman"/>
          <w:shd w:val="clear" w:color="auto" w:fill="FFFFFF"/>
        </w:rPr>
      </w:pPr>
      <w:r w:rsidRPr="00B355B0">
        <w:rPr>
          <w:rFonts w:cs="Times New Roman"/>
          <w:shd w:val="clear" w:color="auto" w:fill="FFFFFF"/>
        </w:rPr>
        <w:t xml:space="preserve">- L205-210: I think you should provide some reference illustrating how transverse flow of water is important, maybe Scott et al, 2009 ("Modelling the evolution of Arctic melt ponds"). How do the timescales of drainage vs horizontal flow compare for </w:t>
      </w:r>
      <w:proofErr w:type="gramStart"/>
      <w:r w:rsidRPr="00B355B0">
        <w:rPr>
          <w:rFonts w:cs="Times New Roman"/>
          <w:shd w:val="clear" w:color="auto" w:fill="FFFFFF"/>
        </w:rPr>
        <w:t>example ?</w:t>
      </w:r>
      <w:proofErr w:type="gramEnd"/>
    </w:p>
    <w:p w14:paraId="74A7E58B" w14:textId="77777777" w:rsidR="00D17888" w:rsidRPr="00B355B0" w:rsidRDefault="00D17888" w:rsidP="004733B2">
      <w:pPr>
        <w:spacing w:after="0" w:line="240" w:lineRule="auto"/>
        <w:rPr>
          <w:rFonts w:cs="Times New Roman"/>
          <w:shd w:val="clear" w:color="auto" w:fill="FFFFFF"/>
        </w:rPr>
      </w:pPr>
    </w:p>
    <w:p w14:paraId="59B7A0FD" w14:textId="6EBBA681" w:rsidR="00D17888" w:rsidRDefault="005A3550" w:rsidP="004733B2">
      <w:pPr>
        <w:spacing w:after="0" w:line="240" w:lineRule="auto"/>
        <w:rPr>
          <w:rFonts w:cs="Times New Roman"/>
          <w:b/>
          <w:i/>
          <w:shd w:val="clear" w:color="auto" w:fill="FFFFFF"/>
        </w:rPr>
      </w:pPr>
      <w:r w:rsidRPr="005A3550">
        <w:rPr>
          <w:rFonts w:cs="Times New Roman"/>
          <w:b/>
          <w:i/>
          <w:shd w:val="clear" w:color="auto" w:fill="FFFFFF"/>
        </w:rPr>
        <w:t>We have now include</w:t>
      </w:r>
      <w:r w:rsidR="00963B05">
        <w:rPr>
          <w:rFonts w:cs="Times New Roman"/>
          <w:b/>
          <w:i/>
          <w:shd w:val="clear" w:color="auto" w:fill="FFFFFF"/>
        </w:rPr>
        <w:t>d</w:t>
      </w:r>
      <w:r w:rsidRPr="005A3550">
        <w:rPr>
          <w:rFonts w:cs="Times New Roman"/>
          <w:b/>
          <w:i/>
          <w:shd w:val="clear" w:color="auto" w:fill="FFFFFF"/>
        </w:rPr>
        <w:t xml:space="preserve"> the Scott reference and mentioned </w:t>
      </w:r>
      <w:r>
        <w:rPr>
          <w:rFonts w:cs="Times New Roman"/>
          <w:b/>
          <w:i/>
          <w:shd w:val="clear" w:color="auto" w:fill="FFFFFF"/>
        </w:rPr>
        <w:t>this type of modeling, but have not discussed the time scales involved (see response above about scaling).</w:t>
      </w:r>
    </w:p>
    <w:p w14:paraId="2ED05F68" w14:textId="77777777" w:rsidR="005A3550" w:rsidRPr="005A3550" w:rsidRDefault="005A3550" w:rsidP="004733B2">
      <w:pPr>
        <w:spacing w:after="0" w:line="240" w:lineRule="auto"/>
        <w:rPr>
          <w:rFonts w:cs="Times New Roman"/>
          <w:b/>
          <w:i/>
          <w:shd w:val="clear" w:color="auto" w:fill="FFFFFF"/>
        </w:rPr>
      </w:pPr>
    </w:p>
    <w:p w14:paraId="6FF5F59F" w14:textId="068C9187" w:rsidR="00C0512D" w:rsidRPr="00B355B0" w:rsidRDefault="00721162" w:rsidP="004733B2">
      <w:pPr>
        <w:spacing w:after="0" w:line="240" w:lineRule="auto"/>
        <w:rPr>
          <w:rFonts w:cs="Times New Roman"/>
          <w:color w:val="222222"/>
          <w:shd w:val="clear" w:color="auto" w:fill="FFFFFF"/>
        </w:rPr>
      </w:pPr>
      <w:r w:rsidRPr="00B355B0">
        <w:rPr>
          <w:rFonts w:cs="Times New Roman"/>
          <w:color w:val="4F81BD" w:themeColor="accent1"/>
        </w:rPr>
        <w:br/>
      </w:r>
      <w:r w:rsidRPr="00B355B0">
        <w:rPr>
          <w:rFonts w:cs="Times New Roman"/>
          <w:color w:val="222222"/>
          <w:shd w:val="clear" w:color="auto" w:fill="FFFFFF"/>
        </w:rPr>
        <w:t xml:space="preserve">- L214: do these technique have a </w:t>
      </w:r>
      <w:proofErr w:type="gramStart"/>
      <w:r w:rsidRPr="00B355B0">
        <w:rPr>
          <w:rFonts w:cs="Times New Roman"/>
          <w:color w:val="222222"/>
          <w:shd w:val="clear" w:color="auto" w:fill="FFFFFF"/>
        </w:rPr>
        <w:t>name ?</w:t>
      </w:r>
      <w:proofErr w:type="gramEnd"/>
      <w:r w:rsidRPr="00B355B0">
        <w:rPr>
          <w:rFonts w:cs="Times New Roman"/>
          <w:color w:val="222222"/>
          <w:shd w:val="clear" w:color="auto" w:fill="FFFFFF"/>
        </w:rPr>
        <w:t xml:space="preserve"> Can you give some examples of applications in other </w:t>
      </w:r>
      <w:proofErr w:type="gramStart"/>
      <w:r w:rsidRPr="00B355B0">
        <w:rPr>
          <w:rFonts w:cs="Times New Roman"/>
          <w:color w:val="222222"/>
          <w:shd w:val="clear" w:color="auto" w:fill="FFFFFF"/>
        </w:rPr>
        <w:t>fields ?</w:t>
      </w:r>
      <w:proofErr w:type="gramEnd"/>
    </w:p>
    <w:p w14:paraId="6A3BF833" w14:textId="77777777" w:rsidR="00D17888" w:rsidRPr="00B355B0" w:rsidRDefault="00D17888" w:rsidP="004733B2">
      <w:pPr>
        <w:spacing w:after="0" w:line="240" w:lineRule="auto"/>
        <w:rPr>
          <w:rFonts w:cs="Times New Roman"/>
          <w:color w:val="000000" w:themeColor="text1"/>
          <w:shd w:val="clear" w:color="auto" w:fill="FFFFFF"/>
        </w:rPr>
      </w:pPr>
    </w:p>
    <w:p w14:paraId="17E2F653" w14:textId="77777777" w:rsidR="0019581F" w:rsidRPr="00B355B0" w:rsidRDefault="0019581F" w:rsidP="004733B2">
      <w:pPr>
        <w:spacing w:after="0" w:line="240" w:lineRule="auto"/>
        <w:rPr>
          <w:rFonts w:cs="Times New Roman"/>
          <w:b/>
          <w:i/>
          <w:color w:val="000000" w:themeColor="text1"/>
          <w:shd w:val="clear" w:color="auto" w:fill="FFFFFF"/>
        </w:rPr>
      </w:pPr>
      <w:r w:rsidRPr="00B355B0">
        <w:rPr>
          <w:rFonts w:cs="Times New Roman"/>
          <w:b/>
          <w:i/>
          <w:color w:val="000000" w:themeColor="text1"/>
          <w:shd w:val="clear" w:color="auto" w:fill="FFFFFF"/>
        </w:rPr>
        <w:t>We have included an appendix which briefly describes the mathematical morphology techniques used.</w:t>
      </w:r>
    </w:p>
    <w:p w14:paraId="76031EBD" w14:textId="77777777" w:rsidR="00C47A3E" w:rsidRPr="00B355B0" w:rsidRDefault="00C47A3E" w:rsidP="004733B2">
      <w:pPr>
        <w:spacing w:after="0" w:line="240" w:lineRule="auto"/>
        <w:rPr>
          <w:rFonts w:cs="Times New Roman"/>
          <w:color w:val="222222"/>
        </w:rPr>
      </w:pPr>
    </w:p>
    <w:p w14:paraId="2496AD9C" w14:textId="77777777" w:rsidR="00C47A3E" w:rsidRPr="00B355B0" w:rsidRDefault="00C47A3E" w:rsidP="00C47A3E">
      <w:pPr>
        <w:rPr>
          <w:rFonts w:cs="Times New Roman"/>
          <w:b/>
          <w:shd w:val="clear" w:color="auto" w:fill="FFFFFF"/>
        </w:rPr>
      </w:pPr>
    </w:p>
    <w:p w14:paraId="488250C7" w14:textId="16282DC0" w:rsidR="00C47A3E" w:rsidRPr="00B355B0" w:rsidRDefault="00C47A3E" w:rsidP="00C47A3E">
      <w:pPr>
        <w:rPr>
          <w:rFonts w:cs="Times New Roman"/>
          <w:b/>
          <w:shd w:val="clear" w:color="auto" w:fill="FFFFFF"/>
        </w:rPr>
      </w:pPr>
      <w:r w:rsidRPr="00B355B0">
        <w:rPr>
          <w:rFonts w:cs="Times New Roman"/>
          <w:shd w:val="clear" w:color="auto" w:fill="FFFFFF"/>
        </w:rPr>
        <w:t>- L219-L221: Scott et al, 2009 tackled some of that</w:t>
      </w:r>
    </w:p>
    <w:p w14:paraId="24193A68" w14:textId="159D0004" w:rsidR="00C47A3E" w:rsidRPr="00274D7D" w:rsidRDefault="00EC6497" w:rsidP="004733B2">
      <w:pPr>
        <w:spacing w:after="0" w:line="240" w:lineRule="auto"/>
        <w:rPr>
          <w:rFonts w:cs="Times New Roman"/>
          <w:b/>
          <w:i/>
          <w:color w:val="222222"/>
          <w:shd w:val="clear" w:color="auto" w:fill="FFFFFF"/>
        </w:rPr>
      </w:pPr>
      <w:r w:rsidRPr="00274D7D">
        <w:rPr>
          <w:rFonts w:cs="Times New Roman"/>
          <w:b/>
          <w:i/>
          <w:color w:val="222222"/>
          <w:shd w:val="clear" w:color="auto" w:fill="FFFFFF"/>
        </w:rPr>
        <w:t>There we are discussing our future work, and have already included the Scott reference</w:t>
      </w:r>
      <w:r w:rsidR="00274D7D">
        <w:rPr>
          <w:rFonts w:cs="Times New Roman"/>
          <w:b/>
          <w:i/>
          <w:color w:val="222222"/>
          <w:shd w:val="clear" w:color="auto" w:fill="FFFFFF"/>
        </w:rPr>
        <w:t xml:space="preserve"> in the context of other approaches to these issues.</w:t>
      </w:r>
    </w:p>
    <w:p w14:paraId="4AA0030D" w14:textId="77777777" w:rsidR="00EC6497" w:rsidRPr="00B355B0" w:rsidRDefault="00EC6497" w:rsidP="004733B2">
      <w:pPr>
        <w:spacing w:after="0" w:line="240" w:lineRule="auto"/>
        <w:rPr>
          <w:rFonts w:cs="Times New Roman"/>
          <w:color w:val="222222"/>
          <w:shd w:val="clear" w:color="auto" w:fill="FFFFFF"/>
        </w:rPr>
      </w:pPr>
    </w:p>
    <w:p w14:paraId="76E2661E" w14:textId="77777777" w:rsidR="00C47A3E" w:rsidRDefault="00C47A3E" w:rsidP="004733B2">
      <w:pPr>
        <w:spacing w:after="0" w:line="240" w:lineRule="auto"/>
        <w:rPr>
          <w:rFonts w:cs="Times New Roman"/>
          <w:color w:val="222222"/>
          <w:shd w:val="clear" w:color="auto" w:fill="FFFFFF"/>
        </w:rPr>
      </w:pPr>
    </w:p>
    <w:p w14:paraId="43165C97" w14:textId="77777777" w:rsidR="00274D7D" w:rsidRPr="00B355B0" w:rsidRDefault="00274D7D" w:rsidP="004733B2">
      <w:pPr>
        <w:spacing w:after="0" w:line="240" w:lineRule="auto"/>
        <w:rPr>
          <w:rFonts w:cs="Times New Roman"/>
          <w:color w:val="222222"/>
          <w:shd w:val="clear" w:color="auto" w:fill="FFFFFF"/>
        </w:rPr>
      </w:pPr>
    </w:p>
    <w:p w14:paraId="49DCC2AE" w14:textId="4A61C6EC" w:rsidR="00DE72C9" w:rsidRPr="00B355B0" w:rsidRDefault="00721162" w:rsidP="004733B2">
      <w:pPr>
        <w:spacing w:after="0" w:line="240" w:lineRule="auto"/>
        <w:rPr>
          <w:rFonts w:cs="Times New Roman"/>
          <w:color w:val="222222"/>
          <w:shd w:val="clear" w:color="auto" w:fill="FFFFFF"/>
        </w:rPr>
      </w:pPr>
      <w:r w:rsidRPr="00B355B0">
        <w:rPr>
          <w:rFonts w:cs="Times New Roman"/>
          <w:color w:val="222222"/>
          <w:shd w:val="clear" w:color="auto" w:fill="FFFFFF"/>
        </w:rPr>
        <w:t>Method</w:t>
      </w:r>
      <w:proofErr w:type="gramStart"/>
      <w:r w:rsidRPr="00B355B0">
        <w:rPr>
          <w:rFonts w:cs="Times New Roman"/>
          <w:color w:val="222222"/>
          <w:shd w:val="clear" w:color="auto" w:fill="FFFFFF"/>
        </w:rPr>
        <w:t>:</w:t>
      </w:r>
      <w:proofErr w:type="gramEnd"/>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L241: Otsu's method, again here I am not sure if you do not mix up melt ponds and open water between floes sometimes. This could in turn affect your values of conductivities.</w:t>
      </w:r>
    </w:p>
    <w:p w14:paraId="0077313C" w14:textId="77777777" w:rsidR="00D17888" w:rsidRPr="00B355B0" w:rsidRDefault="00D17888" w:rsidP="004733B2">
      <w:pPr>
        <w:spacing w:after="0" w:line="240" w:lineRule="auto"/>
        <w:rPr>
          <w:rFonts w:cs="Times New Roman"/>
          <w:color w:val="FF0000"/>
          <w:shd w:val="clear" w:color="auto" w:fill="FFFFFF"/>
        </w:rPr>
      </w:pPr>
    </w:p>
    <w:p w14:paraId="77A87A39" w14:textId="30FE662A" w:rsidR="00D17888" w:rsidRPr="00B355B0" w:rsidRDefault="00D17888" w:rsidP="004733B2">
      <w:pPr>
        <w:spacing w:after="0" w:line="240" w:lineRule="auto"/>
        <w:rPr>
          <w:rFonts w:cs="Times New Roman"/>
          <w:b/>
          <w:i/>
          <w:color w:val="000000" w:themeColor="text1"/>
          <w:shd w:val="clear" w:color="auto" w:fill="FFFFFF"/>
        </w:rPr>
      </w:pPr>
      <w:r w:rsidRPr="00B355B0">
        <w:rPr>
          <w:rFonts w:cs="Times New Roman"/>
          <w:b/>
          <w:i/>
          <w:color w:val="000000" w:themeColor="text1"/>
          <w:shd w:val="clear" w:color="auto" w:fill="FFFFFF"/>
        </w:rPr>
        <w:t>We do not have any images with open water, in this way we cannot mix them up.</w:t>
      </w:r>
    </w:p>
    <w:p w14:paraId="457BAEBD" w14:textId="77777777" w:rsidR="00C47A3E" w:rsidRPr="00B355B0" w:rsidRDefault="00721162" w:rsidP="00D17888">
      <w:pPr>
        <w:spacing w:after="0" w:line="240" w:lineRule="auto"/>
        <w:rPr>
          <w:rFonts w:cs="Times New Roman"/>
          <w:color w:val="222222"/>
          <w:shd w:val="clear" w:color="auto" w:fill="FFFFFF"/>
        </w:rPr>
      </w:pPr>
      <w:r w:rsidRPr="00B355B0">
        <w:rPr>
          <w:rFonts w:cs="Times New Roman"/>
          <w:color w:val="222222"/>
        </w:rPr>
        <w:br/>
      </w:r>
    </w:p>
    <w:p w14:paraId="459055C6" w14:textId="77777777" w:rsidR="00C47A3E" w:rsidRPr="00B355B0" w:rsidRDefault="00C47A3E" w:rsidP="00D17888">
      <w:pPr>
        <w:spacing w:after="0" w:line="240" w:lineRule="auto"/>
        <w:rPr>
          <w:rFonts w:cs="Times New Roman"/>
          <w:color w:val="222222"/>
          <w:shd w:val="clear" w:color="auto" w:fill="FFFFFF"/>
        </w:rPr>
      </w:pPr>
    </w:p>
    <w:p w14:paraId="6AFB0003" w14:textId="7318CBC4" w:rsidR="00033E7F" w:rsidRPr="00B355B0" w:rsidRDefault="00721162" w:rsidP="00D17888">
      <w:pPr>
        <w:spacing w:after="0" w:line="240" w:lineRule="auto"/>
        <w:rPr>
          <w:rFonts w:cs="Times New Roman"/>
        </w:rPr>
      </w:pPr>
      <w:r w:rsidRPr="00B355B0">
        <w:rPr>
          <w:rFonts w:cs="Times New Roman"/>
          <w:color w:val="222222"/>
          <w:shd w:val="clear" w:color="auto" w:fill="FFFFFF"/>
        </w:rPr>
        <w:t>- L247-255: not clear here if images are a</w:t>
      </w:r>
      <w:r w:rsidR="008C2CC0">
        <w:rPr>
          <w:rFonts w:cs="Times New Roman"/>
          <w:color w:val="222222"/>
          <w:shd w:val="clear" w:color="auto" w:fill="FFFFFF"/>
        </w:rPr>
        <w:t>t</w:t>
      </w:r>
      <w:r w:rsidRPr="00B355B0">
        <w:rPr>
          <w:rFonts w:cs="Times New Roman"/>
          <w:color w:val="222222"/>
          <w:shd w:val="clear" w:color="auto" w:fill="FFFFFF"/>
        </w:rPr>
        <w:t xml:space="preserve"> the same resolution in HOTRAX and SHEBA and even for different days. You should provide the pixel to m conversion value or at least discuss this.</w:t>
      </w:r>
      <w:r w:rsidRPr="00B355B0">
        <w:rPr>
          <w:rFonts w:cs="Times New Roman"/>
          <w:color w:val="222222"/>
        </w:rPr>
        <w:br/>
      </w:r>
    </w:p>
    <w:p w14:paraId="293652C9" w14:textId="205A4281" w:rsidR="00D17888" w:rsidRPr="00B355B0" w:rsidRDefault="00D17888" w:rsidP="00D17888">
      <w:pPr>
        <w:spacing w:after="0" w:line="240" w:lineRule="auto"/>
        <w:rPr>
          <w:rFonts w:cs="Times New Roman"/>
          <w:b/>
          <w:i/>
        </w:rPr>
      </w:pPr>
      <w:r w:rsidRPr="00B355B0">
        <w:rPr>
          <w:rFonts w:cs="Times New Roman"/>
          <w:b/>
          <w:i/>
        </w:rPr>
        <w:t xml:space="preserve">We mention that for simplicity and initial analysis we restrict ourselves to pixels. We are more interested in the geometry of the image. </w:t>
      </w:r>
      <w:r w:rsidR="00501A46">
        <w:rPr>
          <w:rFonts w:cs="Times New Roman"/>
          <w:b/>
          <w:i/>
        </w:rPr>
        <w:t>However, we have included a scale in Figure 1, and discussed the issue</w:t>
      </w:r>
      <w:r w:rsidR="00D12391">
        <w:rPr>
          <w:rFonts w:cs="Times New Roman"/>
          <w:b/>
          <w:i/>
        </w:rPr>
        <w:t xml:space="preserve"> in the Method section.</w:t>
      </w:r>
      <w:r w:rsidR="00501A46">
        <w:rPr>
          <w:rFonts w:cs="Times New Roman"/>
          <w:b/>
          <w:i/>
        </w:rPr>
        <w:t xml:space="preserve"> </w:t>
      </w:r>
    </w:p>
    <w:p w14:paraId="661CFFB3" w14:textId="77777777" w:rsidR="0005778B" w:rsidRPr="00B355B0" w:rsidRDefault="0005778B" w:rsidP="00D17888">
      <w:pPr>
        <w:spacing w:after="0" w:line="240" w:lineRule="auto"/>
        <w:rPr>
          <w:rFonts w:cs="Times New Roman"/>
          <w:b/>
          <w:i/>
        </w:rPr>
      </w:pPr>
    </w:p>
    <w:p w14:paraId="35257909" w14:textId="4C3BFD56" w:rsidR="000E76BD" w:rsidRPr="00B355B0" w:rsidRDefault="00721162" w:rsidP="00033E7F">
      <w:pPr>
        <w:spacing w:after="0" w:line="240" w:lineRule="auto"/>
        <w:rPr>
          <w:rFonts w:cs="Times New Roman"/>
          <w:color w:val="FF0000"/>
        </w:rPr>
      </w:pPr>
      <w:r w:rsidRPr="00B355B0">
        <w:rPr>
          <w:rFonts w:cs="Times New Roman"/>
          <w:color w:val="222222"/>
        </w:rPr>
        <w:br/>
      </w:r>
      <w:r w:rsidRPr="00B355B0">
        <w:rPr>
          <w:rFonts w:cs="Times New Roman"/>
          <w:color w:val="222222"/>
          <w:shd w:val="clear" w:color="auto" w:fill="FFFFFF"/>
        </w:rPr>
        <w:t>Section 2.1:</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xml:space="preserve">- L264-289: I find your description of erosion + dilation not very clear for someone not familiar with the method. You could offer a schematic with the shape of the mask. For example I do not understand what a circular 3x3 mask looks </w:t>
      </w:r>
      <w:proofErr w:type="gramStart"/>
      <w:r w:rsidRPr="00B355B0">
        <w:rPr>
          <w:rFonts w:cs="Times New Roman"/>
          <w:color w:val="222222"/>
          <w:shd w:val="clear" w:color="auto" w:fill="FFFFFF"/>
        </w:rPr>
        <w:t>like ?</w:t>
      </w:r>
      <w:proofErr w:type="gramEnd"/>
      <w:r w:rsidRPr="00B355B0">
        <w:rPr>
          <w:rFonts w:cs="Times New Roman"/>
          <w:color w:val="222222"/>
          <w:shd w:val="clear" w:color="auto" w:fill="FFFFFF"/>
        </w:rPr>
        <w:t xml:space="preserve"> Also discuss sensitivity of your results to size of mask. For example how are the results for conductivity impacted when your ignore narrow </w:t>
      </w:r>
      <w:proofErr w:type="gramStart"/>
      <w:r w:rsidRPr="00B355B0">
        <w:rPr>
          <w:rFonts w:cs="Times New Roman"/>
          <w:color w:val="222222"/>
          <w:shd w:val="clear" w:color="auto" w:fill="FFFFFF"/>
        </w:rPr>
        <w:t>bottlenecks ?</w:t>
      </w:r>
      <w:proofErr w:type="gramEnd"/>
      <w:r w:rsidRPr="00B355B0">
        <w:rPr>
          <w:rFonts w:cs="Times New Roman"/>
          <w:color w:val="222222"/>
          <w:shd w:val="clear" w:color="auto" w:fill="FFFFFF"/>
        </w:rPr>
        <w:t xml:space="preserve"> Should </w:t>
      </w:r>
      <w:proofErr w:type="gramStart"/>
      <w:r w:rsidRPr="00B355B0">
        <w:rPr>
          <w:rFonts w:cs="Times New Roman"/>
          <w:color w:val="222222"/>
          <w:shd w:val="clear" w:color="auto" w:fill="FFFFFF"/>
        </w:rPr>
        <w:t>you ?</w:t>
      </w:r>
      <w:proofErr w:type="gramEnd"/>
      <w:r w:rsidRPr="00B355B0">
        <w:rPr>
          <w:rFonts w:cs="Times New Roman"/>
          <w:color w:val="222222"/>
        </w:rPr>
        <w:br/>
      </w:r>
    </w:p>
    <w:p w14:paraId="00CE5C60" w14:textId="7D697377" w:rsidR="0005778B" w:rsidRPr="00B355B0" w:rsidRDefault="0005778B" w:rsidP="00033E7F">
      <w:pPr>
        <w:spacing w:after="0" w:line="240" w:lineRule="auto"/>
        <w:rPr>
          <w:rFonts w:cs="Times New Roman"/>
          <w:b/>
          <w:i/>
          <w:color w:val="000000" w:themeColor="text1"/>
        </w:rPr>
      </w:pPr>
      <w:r w:rsidRPr="00B355B0">
        <w:rPr>
          <w:rFonts w:cs="Times New Roman"/>
          <w:b/>
          <w:i/>
          <w:color w:val="000000" w:themeColor="text1"/>
        </w:rPr>
        <w:t>We have elaborated on this and a</w:t>
      </w:r>
      <w:r w:rsidR="009F1E32">
        <w:rPr>
          <w:rFonts w:cs="Times New Roman"/>
          <w:b/>
          <w:i/>
          <w:color w:val="000000" w:themeColor="text1"/>
        </w:rPr>
        <w:t>dded figures to illustrate the t</w:t>
      </w:r>
      <w:r w:rsidRPr="00B355B0">
        <w:rPr>
          <w:rFonts w:cs="Times New Roman"/>
          <w:b/>
          <w:i/>
          <w:color w:val="000000" w:themeColor="text1"/>
        </w:rPr>
        <w:t xml:space="preserve">echniques and masks. </w:t>
      </w:r>
      <w:r w:rsidR="000873C0" w:rsidRPr="00B355B0">
        <w:rPr>
          <w:rFonts w:cs="Times New Roman"/>
          <w:b/>
          <w:i/>
          <w:color w:val="000000" w:themeColor="text1"/>
        </w:rPr>
        <w:t>In the last part of section 2.1, we have explained that the mask should be smaller than the narrowest bottleneck.</w:t>
      </w:r>
    </w:p>
    <w:p w14:paraId="121DD2FA" w14:textId="77777777" w:rsidR="00AC0A2D" w:rsidRDefault="00721162" w:rsidP="004733B2">
      <w:pPr>
        <w:spacing w:after="0" w:line="240" w:lineRule="auto"/>
        <w:rPr>
          <w:rFonts w:cs="Times New Roman"/>
          <w:color w:val="222222"/>
        </w:rPr>
      </w:pPr>
      <w:r w:rsidRPr="00B355B0">
        <w:rPr>
          <w:rFonts w:cs="Times New Roman"/>
          <w:color w:val="222222"/>
        </w:rPr>
        <w:br/>
      </w:r>
      <w:r w:rsidRPr="00B355B0">
        <w:rPr>
          <w:rFonts w:cs="Times New Roman"/>
          <w:color w:val="222222"/>
          <w:shd w:val="clear" w:color="auto" w:fill="FFFFFF"/>
        </w:rPr>
        <w:t>Section 2.2:</w:t>
      </w:r>
      <w:r w:rsidRPr="00B355B0">
        <w:rPr>
          <w:rFonts w:cs="Times New Roman"/>
          <w:color w:val="222222"/>
        </w:rPr>
        <w:br/>
      </w:r>
    </w:p>
    <w:p w14:paraId="79A1105A" w14:textId="1D33871B" w:rsidR="000E76BD" w:rsidRPr="00B355B0" w:rsidRDefault="00721162" w:rsidP="004733B2">
      <w:pPr>
        <w:spacing w:after="0" w:line="240" w:lineRule="auto"/>
        <w:rPr>
          <w:rFonts w:cs="Times New Roman"/>
          <w:color w:val="222222"/>
          <w:shd w:val="clear" w:color="auto" w:fill="FFFFFF"/>
        </w:rPr>
      </w:pPr>
      <w:r w:rsidRPr="00B355B0">
        <w:rPr>
          <w:rFonts w:cs="Times New Roman"/>
          <w:color w:val="222222"/>
        </w:rPr>
        <w:lastRenderedPageBreak/>
        <w:br/>
      </w:r>
      <w:r w:rsidRPr="00B355B0">
        <w:rPr>
          <w:rFonts w:cs="Times New Roman"/>
          <w:color w:val="222222"/>
          <w:shd w:val="clear" w:color="auto" w:fill="FFFFFF"/>
        </w:rPr>
        <w:t>- L303-L304: reverse sentence order.</w:t>
      </w:r>
    </w:p>
    <w:p w14:paraId="3472B781" w14:textId="77777777" w:rsidR="0005778B" w:rsidRPr="00B355B0" w:rsidRDefault="0005778B" w:rsidP="000E76BD">
      <w:pPr>
        <w:spacing w:after="0" w:line="240" w:lineRule="auto"/>
        <w:rPr>
          <w:rFonts w:cs="Times New Roman"/>
          <w:color w:val="00B050"/>
          <w:shd w:val="clear" w:color="auto" w:fill="FFFFFF"/>
        </w:rPr>
      </w:pPr>
    </w:p>
    <w:p w14:paraId="2FF69732" w14:textId="1B4DCA09" w:rsidR="0005778B" w:rsidRPr="00B355B0" w:rsidRDefault="0005778B" w:rsidP="000E76BD">
      <w:pPr>
        <w:spacing w:after="0" w:line="240" w:lineRule="auto"/>
        <w:rPr>
          <w:rFonts w:cs="Times New Roman"/>
          <w:b/>
          <w:i/>
          <w:shd w:val="clear" w:color="auto" w:fill="FFFFFF"/>
        </w:rPr>
      </w:pPr>
      <w:r w:rsidRPr="00B355B0">
        <w:rPr>
          <w:rFonts w:cs="Times New Roman"/>
          <w:b/>
          <w:i/>
          <w:shd w:val="clear" w:color="auto" w:fill="FFFFFF"/>
        </w:rPr>
        <w:t xml:space="preserve">We have corrected this. </w:t>
      </w:r>
    </w:p>
    <w:p w14:paraId="5CD2D8D2" w14:textId="77777777" w:rsidR="00AC0A2D" w:rsidRDefault="00AC0A2D" w:rsidP="000E76BD">
      <w:pPr>
        <w:spacing w:after="0" w:line="240" w:lineRule="auto"/>
        <w:rPr>
          <w:rFonts w:cs="Times New Roman"/>
          <w:color w:val="00B050"/>
        </w:rPr>
      </w:pPr>
    </w:p>
    <w:p w14:paraId="3BAC9798" w14:textId="24409E3D" w:rsidR="000E76BD" w:rsidRPr="00B355B0" w:rsidRDefault="00721162" w:rsidP="000E76BD">
      <w:pPr>
        <w:spacing w:after="0" w:line="240" w:lineRule="auto"/>
        <w:rPr>
          <w:rFonts w:cs="Times New Roman"/>
          <w:color w:val="222222"/>
          <w:shd w:val="clear" w:color="auto" w:fill="FFFFFF"/>
        </w:rPr>
      </w:pPr>
      <w:r w:rsidRPr="00B355B0">
        <w:rPr>
          <w:rFonts w:cs="Times New Roman"/>
          <w:color w:val="222222"/>
          <w:shd w:val="clear" w:color="auto" w:fill="FFFFFF"/>
        </w:rPr>
        <w:t>- L306: maybe say how you obtain connected components (what method you use).</w:t>
      </w:r>
    </w:p>
    <w:p w14:paraId="124C7A83" w14:textId="77777777" w:rsidR="0005778B" w:rsidRPr="00B355B0" w:rsidRDefault="0005778B" w:rsidP="000E76BD">
      <w:pPr>
        <w:spacing w:after="0" w:line="240" w:lineRule="auto"/>
        <w:rPr>
          <w:rFonts w:cs="Times New Roman"/>
          <w:color w:val="FF0000"/>
          <w:shd w:val="clear" w:color="auto" w:fill="FFFFFF"/>
        </w:rPr>
      </w:pPr>
    </w:p>
    <w:p w14:paraId="1B04B2C2" w14:textId="1AFBC825" w:rsidR="0005778B" w:rsidRPr="00B355B0" w:rsidRDefault="0005778B" w:rsidP="000E76BD">
      <w:pPr>
        <w:spacing w:after="0" w:line="240" w:lineRule="auto"/>
        <w:rPr>
          <w:rFonts w:cs="Times New Roman"/>
          <w:b/>
          <w:i/>
          <w:shd w:val="clear" w:color="auto" w:fill="FFFFFF"/>
        </w:rPr>
      </w:pPr>
      <w:r w:rsidRPr="00B355B0">
        <w:rPr>
          <w:rFonts w:cs="Times New Roman"/>
          <w:b/>
          <w:i/>
          <w:shd w:val="clear" w:color="auto" w:fill="FFFFFF"/>
        </w:rPr>
        <w:t xml:space="preserve">We have included this information in the appendix. </w:t>
      </w:r>
    </w:p>
    <w:p w14:paraId="1FD4CB1B" w14:textId="77777777" w:rsidR="00AC0A2D" w:rsidRDefault="00AC0A2D" w:rsidP="000E76BD">
      <w:pPr>
        <w:spacing w:after="0" w:line="240" w:lineRule="auto"/>
        <w:rPr>
          <w:rFonts w:cs="Times New Roman"/>
          <w:color w:val="222222"/>
        </w:rPr>
      </w:pPr>
    </w:p>
    <w:p w14:paraId="2EA50B7A" w14:textId="77777777" w:rsidR="000E76BD" w:rsidRPr="00B355B0" w:rsidRDefault="00721162" w:rsidP="000E76BD">
      <w:pPr>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xml:space="preserve">- L323: should it read </w:t>
      </w:r>
      <w:proofErr w:type="gramStart"/>
      <w:r w:rsidRPr="00B355B0">
        <w:rPr>
          <w:rFonts w:cs="Times New Roman"/>
          <w:color w:val="222222"/>
          <w:shd w:val="clear" w:color="auto" w:fill="FFFFFF"/>
        </w:rPr>
        <w:t>'minimum' ?</w:t>
      </w:r>
      <w:proofErr w:type="gramEnd"/>
    </w:p>
    <w:p w14:paraId="4839E126" w14:textId="77777777" w:rsidR="0005778B" w:rsidRPr="00B355B0" w:rsidRDefault="0005778B" w:rsidP="002B194C">
      <w:pPr>
        <w:autoSpaceDE w:val="0"/>
        <w:autoSpaceDN w:val="0"/>
        <w:adjustRightInd w:val="0"/>
        <w:spacing w:after="0" w:line="240" w:lineRule="auto"/>
        <w:rPr>
          <w:rFonts w:cs="Times New Roman"/>
          <w:b/>
          <w:i/>
          <w:shd w:val="clear" w:color="auto" w:fill="FFFFFF"/>
        </w:rPr>
      </w:pPr>
    </w:p>
    <w:p w14:paraId="01A6BCFF" w14:textId="1965F6C9" w:rsidR="0005778B" w:rsidRPr="00B355B0" w:rsidRDefault="0005778B" w:rsidP="002B194C">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 xml:space="preserve">It should be Maximum, and we have added an explanation as to why. </w:t>
      </w:r>
    </w:p>
    <w:p w14:paraId="6F7F4C80" w14:textId="77777777" w:rsidR="0005778B" w:rsidRPr="00B355B0" w:rsidRDefault="0005778B" w:rsidP="002B194C">
      <w:pPr>
        <w:autoSpaceDE w:val="0"/>
        <w:autoSpaceDN w:val="0"/>
        <w:adjustRightInd w:val="0"/>
        <w:spacing w:after="0" w:line="240" w:lineRule="auto"/>
        <w:rPr>
          <w:ins w:id="1" w:author="Meenakshi" w:date="2015-07-19T15:40:00Z"/>
          <w:rFonts w:cs="Times New Roman"/>
          <w:color w:val="00B050"/>
        </w:rPr>
      </w:pPr>
      <w:bookmarkStart w:id="2" w:name="_GoBack"/>
      <w:bookmarkEnd w:id="2"/>
    </w:p>
    <w:p w14:paraId="41A19963" w14:textId="3E029B81" w:rsidR="00457172" w:rsidRPr="00B355B0" w:rsidRDefault="00721162" w:rsidP="002B194C">
      <w:pPr>
        <w:autoSpaceDE w:val="0"/>
        <w:autoSpaceDN w:val="0"/>
        <w:adjustRightInd w:val="0"/>
        <w:spacing w:after="0" w:line="240" w:lineRule="auto"/>
        <w:rPr>
          <w:rFonts w:cs="Times New Roman"/>
          <w:color w:val="FF0000"/>
        </w:rPr>
      </w:pPr>
      <w:r w:rsidRPr="00B355B0">
        <w:rPr>
          <w:rFonts w:cs="Times New Roman"/>
          <w:color w:val="222222"/>
        </w:rPr>
        <w:br/>
      </w:r>
      <w:r w:rsidRPr="00B355B0">
        <w:rPr>
          <w:rFonts w:cs="Times New Roman"/>
          <w:color w:val="222222"/>
          <w:shd w:val="clear" w:color="auto" w:fill="FFFFFF"/>
        </w:rPr>
        <w:t>- L325-334: I find this paragraph very unclear and qualitative. The reader cannot reproduce your method exactly as you do not provide values and justification of the choices of this ratio.</w:t>
      </w:r>
      <w:r w:rsidRPr="00B355B0">
        <w:rPr>
          <w:rFonts w:cs="Times New Roman"/>
          <w:color w:val="222222"/>
        </w:rPr>
        <w:br/>
      </w:r>
      <w:r w:rsidRPr="00B355B0">
        <w:rPr>
          <w:rFonts w:cs="Times New Roman"/>
          <w:color w:val="222222"/>
          <w:shd w:val="clear" w:color="auto" w:fill="FFFFFF"/>
        </w:rPr>
        <w:t>- On figure 2 you should specify the different ratios used.</w:t>
      </w:r>
      <w:r w:rsidRPr="00B355B0">
        <w:rPr>
          <w:rFonts w:cs="Times New Roman"/>
          <w:color w:val="222222"/>
        </w:rPr>
        <w:br/>
      </w:r>
    </w:p>
    <w:p w14:paraId="334EE792" w14:textId="77777777" w:rsidR="0084564B" w:rsidRPr="00B355B0" w:rsidRDefault="0084564B" w:rsidP="000E76BD">
      <w:pPr>
        <w:autoSpaceDE w:val="0"/>
        <w:autoSpaceDN w:val="0"/>
        <w:adjustRightInd w:val="0"/>
        <w:spacing w:after="0" w:line="240" w:lineRule="auto"/>
        <w:rPr>
          <w:rFonts w:cs="Times New Roman"/>
          <w:b/>
          <w:i/>
        </w:rPr>
      </w:pPr>
    </w:p>
    <w:p w14:paraId="0F345A22" w14:textId="31F2A43F" w:rsidR="0084564B" w:rsidRPr="00B355B0" w:rsidRDefault="0005778B" w:rsidP="0084564B">
      <w:pPr>
        <w:autoSpaceDE w:val="0"/>
        <w:autoSpaceDN w:val="0"/>
        <w:adjustRightInd w:val="0"/>
        <w:spacing w:after="0" w:line="240" w:lineRule="auto"/>
        <w:rPr>
          <w:rFonts w:cs="Times New Roman"/>
          <w:b/>
          <w:i/>
        </w:rPr>
      </w:pPr>
      <w:r w:rsidRPr="00B355B0">
        <w:rPr>
          <w:rFonts w:cs="Times New Roman"/>
          <w:b/>
          <w:i/>
        </w:rPr>
        <w:t xml:space="preserve">We have changed </w:t>
      </w:r>
      <w:r w:rsidR="0084564B" w:rsidRPr="00B355B0">
        <w:rPr>
          <w:rFonts w:cs="Times New Roman"/>
          <w:b/>
          <w:i/>
        </w:rPr>
        <w:t>this section</w:t>
      </w:r>
      <w:r w:rsidR="00335EFC" w:rsidRPr="00B355B0">
        <w:rPr>
          <w:rFonts w:cs="Times New Roman"/>
          <w:b/>
          <w:i/>
        </w:rPr>
        <w:t xml:space="preserve"> to better explain this concept –</w:t>
      </w:r>
      <w:r w:rsidR="002A0A6D">
        <w:rPr>
          <w:rFonts w:cs="Times New Roman"/>
          <w:b/>
          <w:i/>
        </w:rPr>
        <w:t xml:space="preserve">and </w:t>
      </w:r>
      <w:r w:rsidR="00335EFC" w:rsidRPr="00B355B0">
        <w:rPr>
          <w:rFonts w:cs="Times New Roman"/>
          <w:b/>
          <w:i/>
        </w:rPr>
        <w:t>include</w:t>
      </w:r>
      <w:r w:rsidR="00B66611" w:rsidRPr="00B355B0">
        <w:rPr>
          <w:rFonts w:cs="Times New Roman"/>
          <w:b/>
          <w:i/>
        </w:rPr>
        <w:t>d</w:t>
      </w:r>
      <w:r w:rsidR="00335EFC" w:rsidRPr="00B355B0">
        <w:rPr>
          <w:rFonts w:cs="Times New Roman"/>
          <w:b/>
          <w:i/>
        </w:rPr>
        <w:t xml:space="preserve"> </w:t>
      </w:r>
      <w:r w:rsidR="002A0A6D">
        <w:rPr>
          <w:rFonts w:cs="Times New Roman"/>
          <w:b/>
          <w:i/>
        </w:rPr>
        <w:t xml:space="preserve">a </w:t>
      </w:r>
      <w:r w:rsidR="00335EFC" w:rsidRPr="00B355B0">
        <w:rPr>
          <w:rFonts w:cs="Times New Roman"/>
          <w:b/>
          <w:i/>
        </w:rPr>
        <w:t>new figure.</w:t>
      </w:r>
      <w:r w:rsidR="000334F6" w:rsidRPr="00B355B0">
        <w:rPr>
          <w:rFonts w:cs="Times New Roman"/>
        </w:rPr>
        <w:t xml:space="preserve"> </w:t>
      </w:r>
      <w:r w:rsidR="000334F6" w:rsidRPr="00B355B0">
        <w:rPr>
          <w:rFonts w:cs="Times New Roman"/>
          <w:b/>
          <w:i/>
        </w:rPr>
        <w:t>We have included a table in the results section that shows the parameter choices.</w:t>
      </w:r>
    </w:p>
    <w:p w14:paraId="19302B34" w14:textId="77777777" w:rsidR="00F6678B" w:rsidRPr="00B355B0" w:rsidRDefault="00F6678B" w:rsidP="00F6678B">
      <w:pPr>
        <w:autoSpaceDE w:val="0"/>
        <w:autoSpaceDN w:val="0"/>
        <w:adjustRightInd w:val="0"/>
        <w:spacing w:after="0" w:line="240" w:lineRule="auto"/>
        <w:rPr>
          <w:rFonts w:cs="Times New Roman"/>
          <w:color w:val="00B050"/>
        </w:rPr>
      </w:pPr>
    </w:p>
    <w:p w14:paraId="3DD274E0" w14:textId="77777777" w:rsidR="0084564B" w:rsidRPr="00B355B0" w:rsidRDefault="0084564B" w:rsidP="0084564B">
      <w:pPr>
        <w:autoSpaceDE w:val="0"/>
        <w:autoSpaceDN w:val="0"/>
        <w:adjustRightInd w:val="0"/>
        <w:spacing w:after="0" w:line="240" w:lineRule="auto"/>
        <w:rPr>
          <w:rFonts w:cs="Times New Roman"/>
          <w:color w:val="00B050"/>
        </w:rPr>
      </w:pPr>
    </w:p>
    <w:p w14:paraId="6F863DFC" w14:textId="7A7DD3BE" w:rsidR="00E935F2" w:rsidRPr="00B355B0" w:rsidRDefault="00721162" w:rsidP="0084564B">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Section 2.3:</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This is by far the most difficult part to reproduce. You must provide some kind of clearer summary of the algorithm.</w:t>
      </w:r>
    </w:p>
    <w:p w14:paraId="5FED7257" w14:textId="77777777" w:rsidR="0005778B" w:rsidRPr="00B355B0" w:rsidRDefault="0005778B" w:rsidP="000E76BD">
      <w:pPr>
        <w:autoSpaceDE w:val="0"/>
        <w:autoSpaceDN w:val="0"/>
        <w:adjustRightInd w:val="0"/>
        <w:spacing w:after="0" w:line="240" w:lineRule="auto"/>
        <w:rPr>
          <w:rFonts w:cs="Times New Roman"/>
          <w:color w:val="FF0000"/>
          <w:shd w:val="clear" w:color="auto" w:fill="FFFFFF"/>
        </w:rPr>
      </w:pPr>
    </w:p>
    <w:p w14:paraId="3D6E3B71" w14:textId="2F3631F2" w:rsidR="0005778B" w:rsidRPr="00B355B0" w:rsidRDefault="0005778B" w:rsidP="000E76BD">
      <w:pPr>
        <w:autoSpaceDE w:val="0"/>
        <w:autoSpaceDN w:val="0"/>
        <w:adjustRightInd w:val="0"/>
        <w:spacing w:after="0" w:line="240" w:lineRule="auto"/>
        <w:rPr>
          <w:rFonts w:cs="Times New Roman"/>
          <w:color w:val="222222"/>
          <w:shd w:val="clear" w:color="auto" w:fill="FFFFFF"/>
        </w:rPr>
      </w:pPr>
      <w:r w:rsidRPr="00B355B0">
        <w:rPr>
          <w:rFonts w:cs="Times New Roman"/>
          <w:b/>
          <w:i/>
          <w:shd w:val="clear" w:color="auto" w:fill="FFFFFF"/>
        </w:rPr>
        <w:t xml:space="preserve">We have attempted to provide a new and better explanation. </w:t>
      </w:r>
      <w:r w:rsidR="00256E69" w:rsidRPr="00B355B0">
        <w:rPr>
          <w:rFonts w:cs="Times New Roman"/>
          <w:b/>
          <w:i/>
          <w:shd w:val="clear" w:color="auto" w:fill="FFFFFF"/>
        </w:rPr>
        <w:t>We have also included a flow</w:t>
      </w:r>
      <w:r w:rsidR="00D15E87">
        <w:rPr>
          <w:rFonts w:cs="Times New Roman"/>
          <w:b/>
          <w:i/>
          <w:shd w:val="clear" w:color="auto" w:fill="FFFFFF"/>
        </w:rPr>
        <w:t xml:space="preserve"> </w:t>
      </w:r>
      <w:r w:rsidR="00256E69" w:rsidRPr="00B355B0">
        <w:rPr>
          <w:rFonts w:cs="Times New Roman"/>
          <w:b/>
          <w:i/>
          <w:shd w:val="clear" w:color="auto" w:fill="FFFFFF"/>
        </w:rPr>
        <w:t>chart in the paper which summarizes the algorithm.</w:t>
      </w:r>
      <w:r w:rsidR="00721162" w:rsidRPr="00B355B0">
        <w:rPr>
          <w:rFonts w:cs="Times New Roman"/>
          <w:color w:val="222222"/>
        </w:rPr>
        <w:br/>
      </w:r>
    </w:p>
    <w:p w14:paraId="035BB10A" w14:textId="77777777" w:rsidR="0005778B" w:rsidRPr="00B355B0" w:rsidRDefault="0005778B" w:rsidP="000E76BD">
      <w:pPr>
        <w:autoSpaceDE w:val="0"/>
        <w:autoSpaceDN w:val="0"/>
        <w:adjustRightInd w:val="0"/>
        <w:spacing w:after="0" w:line="240" w:lineRule="auto"/>
        <w:rPr>
          <w:rFonts w:cs="Times New Roman"/>
          <w:color w:val="222222"/>
          <w:shd w:val="clear" w:color="auto" w:fill="FFFFFF"/>
        </w:rPr>
      </w:pPr>
    </w:p>
    <w:p w14:paraId="2FB704A4" w14:textId="48EB3BA3" w:rsidR="00E935F2"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L349-357: unclear. Figure 3 is not clear either and lacks explanations in the legend. Why is Fig</w:t>
      </w:r>
      <w:proofErr w:type="gramStart"/>
      <w:r w:rsidRPr="00B355B0">
        <w:rPr>
          <w:rFonts w:cs="Times New Roman"/>
          <w:color w:val="222222"/>
          <w:shd w:val="clear" w:color="auto" w:fill="FFFFFF"/>
        </w:rPr>
        <w:t>  3b</w:t>
      </w:r>
      <w:proofErr w:type="gramEnd"/>
      <w:r w:rsidRPr="00B355B0">
        <w:rPr>
          <w:rFonts w:cs="Times New Roman"/>
          <w:color w:val="222222"/>
          <w:shd w:val="clear" w:color="auto" w:fill="FFFFFF"/>
        </w:rPr>
        <w:t xml:space="preserve"> the negative of Fig 3a for example ? What are the brown lines in Fig </w:t>
      </w:r>
      <w:proofErr w:type="gramStart"/>
      <w:r w:rsidRPr="00B355B0">
        <w:rPr>
          <w:rFonts w:cs="Times New Roman"/>
          <w:color w:val="222222"/>
          <w:shd w:val="clear" w:color="auto" w:fill="FFFFFF"/>
        </w:rPr>
        <w:t>3b ?</w:t>
      </w:r>
      <w:proofErr w:type="gramEnd"/>
      <w:r w:rsidRPr="00B355B0">
        <w:rPr>
          <w:rFonts w:cs="Times New Roman"/>
          <w:color w:val="222222"/>
          <w:shd w:val="clear" w:color="auto" w:fill="FFFFFF"/>
        </w:rPr>
        <w:t xml:space="preserve"> Define direct connections between </w:t>
      </w:r>
      <w:proofErr w:type="gramStart"/>
      <w:r w:rsidRPr="00B355B0">
        <w:rPr>
          <w:rFonts w:cs="Times New Roman"/>
          <w:color w:val="222222"/>
          <w:shd w:val="clear" w:color="auto" w:fill="FFFFFF"/>
        </w:rPr>
        <w:t>ponds ?</w:t>
      </w:r>
      <w:proofErr w:type="gramEnd"/>
      <w:r w:rsidRPr="00B355B0">
        <w:rPr>
          <w:rFonts w:cs="Times New Roman"/>
          <w:color w:val="222222"/>
          <w:shd w:val="clear" w:color="auto" w:fill="FFFFFF"/>
        </w:rPr>
        <w:t xml:space="preserve"> Define intermediate </w:t>
      </w:r>
      <w:proofErr w:type="gramStart"/>
      <w:r w:rsidRPr="00B355B0">
        <w:rPr>
          <w:rFonts w:cs="Times New Roman"/>
          <w:color w:val="222222"/>
          <w:shd w:val="clear" w:color="auto" w:fill="FFFFFF"/>
        </w:rPr>
        <w:t>connections ?</w:t>
      </w:r>
      <w:proofErr w:type="gramEnd"/>
      <w:r w:rsidRPr="00B355B0">
        <w:rPr>
          <w:rFonts w:cs="Times New Roman"/>
          <w:color w:val="222222"/>
          <w:shd w:val="clear" w:color="auto" w:fill="FFFFFF"/>
        </w:rPr>
        <w:t xml:space="preserve"> Vague.</w:t>
      </w:r>
    </w:p>
    <w:p w14:paraId="6C431D30" w14:textId="77777777" w:rsidR="0005778B" w:rsidRPr="00B355B0" w:rsidRDefault="0005778B" w:rsidP="000E76BD">
      <w:pPr>
        <w:autoSpaceDE w:val="0"/>
        <w:autoSpaceDN w:val="0"/>
        <w:adjustRightInd w:val="0"/>
        <w:spacing w:after="0" w:line="240" w:lineRule="auto"/>
        <w:rPr>
          <w:rFonts w:cs="Times New Roman"/>
          <w:color w:val="222222"/>
          <w:shd w:val="clear" w:color="auto" w:fill="FFFFFF"/>
        </w:rPr>
      </w:pPr>
    </w:p>
    <w:p w14:paraId="65C3BC70" w14:textId="61AE05F9" w:rsidR="0005778B" w:rsidRPr="00B355B0" w:rsidRDefault="0005778B" w:rsidP="000E76BD">
      <w:pPr>
        <w:autoSpaceDE w:val="0"/>
        <w:autoSpaceDN w:val="0"/>
        <w:adjustRightInd w:val="0"/>
        <w:spacing w:after="0" w:line="240" w:lineRule="auto"/>
        <w:rPr>
          <w:rFonts w:cs="Times New Roman"/>
          <w:color w:val="222222"/>
          <w:shd w:val="clear" w:color="auto" w:fill="FFFFFF"/>
        </w:rPr>
      </w:pPr>
      <w:r w:rsidRPr="00B355B0">
        <w:rPr>
          <w:rFonts w:cs="Times New Roman"/>
          <w:b/>
          <w:i/>
          <w:shd w:val="clear" w:color="auto" w:fill="FFFFFF"/>
        </w:rPr>
        <w:t xml:space="preserve">We added information to the legend to clarify this. </w:t>
      </w:r>
    </w:p>
    <w:p w14:paraId="6FA3716C" w14:textId="77777777" w:rsidR="0005778B" w:rsidRPr="00B355B0" w:rsidRDefault="0005778B" w:rsidP="000E76BD">
      <w:pPr>
        <w:autoSpaceDE w:val="0"/>
        <w:autoSpaceDN w:val="0"/>
        <w:adjustRightInd w:val="0"/>
        <w:spacing w:after="0" w:line="240" w:lineRule="auto"/>
        <w:rPr>
          <w:rFonts w:cs="Times New Roman"/>
          <w:color w:val="FF0000"/>
          <w:shd w:val="clear" w:color="auto" w:fill="FFFFFF"/>
        </w:rPr>
      </w:pPr>
    </w:p>
    <w:p w14:paraId="48310853" w14:textId="77777777" w:rsidR="00C47A3E"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p>
    <w:p w14:paraId="167B3831" w14:textId="1C192C00" w:rsidR="00E935F2"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L358-359: add references for these 2 methods.</w:t>
      </w:r>
    </w:p>
    <w:p w14:paraId="2FE8BF98" w14:textId="77777777" w:rsidR="00FD1816" w:rsidRPr="00B355B0" w:rsidRDefault="00FD1816" w:rsidP="000E76BD">
      <w:pPr>
        <w:autoSpaceDE w:val="0"/>
        <w:autoSpaceDN w:val="0"/>
        <w:adjustRightInd w:val="0"/>
        <w:spacing w:after="0" w:line="240" w:lineRule="auto"/>
        <w:rPr>
          <w:rFonts w:cs="Times New Roman"/>
          <w:color w:val="222222"/>
          <w:shd w:val="clear" w:color="auto" w:fill="FFFFFF"/>
        </w:rPr>
      </w:pPr>
    </w:p>
    <w:p w14:paraId="630C3797" w14:textId="77777777" w:rsidR="00202A54" w:rsidRPr="00B355B0" w:rsidRDefault="00202A54" w:rsidP="000E76BD">
      <w:pPr>
        <w:autoSpaceDE w:val="0"/>
        <w:autoSpaceDN w:val="0"/>
        <w:adjustRightInd w:val="0"/>
        <w:spacing w:after="0" w:line="240" w:lineRule="auto"/>
        <w:rPr>
          <w:rFonts w:cs="Times New Roman"/>
          <w:b/>
          <w:i/>
        </w:rPr>
      </w:pPr>
      <w:r w:rsidRPr="00B355B0">
        <w:rPr>
          <w:rFonts w:cs="Times New Roman"/>
          <w:b/>
          <w:i/>
        </w:rPr>
        <w:t>We have added references for these methods.</w:t>
      </w:r>
    </w:p>
    <w:p w14:paraId="551DA9AD" w14:textId="66BD89A0" w:rsidR="0068256F"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xml:space="preserve">- L365: should this be </w:t>
      </w:r>
      <w:proofErr w:type="gramStart"/>
      <w:r w:rsidRPr="00B355B0">
        <w:rPr>
          <w:rFonts w:cs="Times New Roman"/>
          <w:color w:val="222222"/>
          <w:shd w:val="clear" w:color="auto" w:fill="FFFFFF"/>
        </w:rPr>
        <w:t>eroded ?</w:t>
      </w:r>
      <w:proofErr w:type="gramEnd"/>
    </w:p>
    <w:p w14:paraId="6C281046" w14:textId="77777777" w:rsidR="0005778B" w:rsidRPr="00B355B0" w:rsidRDefault="0005778B" w:rsidP="000E76BD">
      <w:pPr>
        <w:autoSpaceDE w:val="0"/>
        <w:autoSpaceDN w:val="0"/>
        <w:adjustRightInd w:val="0"/>
        <w:spacing w:after="0" w:line="240" w:lineRule="auto"/>
        <w:rPr>
          <w:rFonts w:cs="Times New Roman"/>
          <w:color w:val="00B050"/>
          <w:shd w:val="clear" w:color="auto" w:fill="FFFFFF"/>
        </w:rPr>
      </w:pPr>
    </w:p>
    <w:p w14:paraId="58054012" w14:textId="40BD0E5A" w:rsidR="0005778B" w:rsidRDefault="0005778B"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lastRenderedPageBreak/>
        <w:t>No this should be dilated (</w:t>
      </w:r>
      <w:r w:rsidR="000D0397" w:rsidRPr="00B355B0">
        <w:rPr>
          <w:rFonts w:cs="Times New Roman"/>
          <w:b/>
          <w:i/>
          <w:shd w:val="clear" w:color="auto" w:fill="FFFFFF"/>
        </w:rPr>
        <w:t>We are trying to undo the erosion step by dilating the image, to determine which ponds were connected earlier.</w:t>
      </w:r>
      <w:r w:rsidRPr="00B355B0">
        <w:rPr>
          <w:rFonts w:cs="Times New Roman"/>
          <w:b/>
          <w:i/>
          <w:shd w:val="clear" w:color="auto" w:fill="FFFFFF"/>
        </w:rPr>
        <w:t>)</w:t>
      </w:r>
    </w:p>
    <w:p w14:paraId="3B658571" w14:textId="77777777" w:rsidR="00646FD0" w:rsidRPr="00B355B0" w:rsidRDefault="00646FD0" w:rsidP="000E76BD">
      <w:pPr>
        <w:autoSpaceDE w:val="0"/>
        <w:autoSpaceDN w:val="0"/>
        <w:adjustRightInd w:val="0"/>
        <w:spacing w:after="0" w:line="240" w:lineRule="auto"/>
        <w:rPr>
          <w:rFonts w:cs="Times New Roman"/>
          <w:color w:val="00B050"/>
          <w:shd w:val="clear" w:color="auto" w:fill="FFFFFF"/>
        </w:rPr>
      </w:pPr>
    </w:p>
    <w:p w14:paraId="0B36EA89" w14:textId="77777777" w:rsidR="00C6611C"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L365-L373: this seems ad-hoc and is unclear. Explain more clearly with better schematics maybe.</w:t>
      </w:r>
    </w:p>
    <w:p w14:paraId="376B10BA" w14:textId="77777777" w:rsidR="0005778B" w:rsidRPr="00B355B0" w:rsidRDefault="0005778B" w:rsidP="000E76BD">
      <w:pPr>
        <w:autoSpaceDE w:val="0"/>
        <w:autoSpaceDN w:val="0"/>
        <w:adjustRightInd w:val="0"/>
        <w:spacing w:after="0" w:line="240" w:lineRule="auto"/>
        <w:rPr>
          <w:rFonts w:cs="Times New Roman"/>
          <w:color w:val="FF0000"/>
          <w:shd w:val="clear" w:color="auto" w:fill="FFFFFF"/>
        </w:rPr>
      </w:pPr>
    </w:p>
    <w:p w14:paraId="024E920B" w14:textId="77777777" w:rsidR="0005778B" w:rsidRPr="00B355B0" w:rsidRDefault="0005778B" w:rsidP="000E76BD">
      <w:pPr>
        <w:autoSpaceDE w:val="0"/>
        <w:autoSpaceDN w:val="0"/>
        <w:adjustRightInd w:val="0"/>
        <w:spacing w:after="0" w:line="240" w:lineRule="auto"/>
        <w:rPr>
          <w:rFonts w:cs="Times New Roman"/>
          <w:color w:val="222222"/>
          <w:shd w:val="clear" w:color="auto" w:fill="FFFFFF"/>
        </w:rPr>
      </w:pPr>
      <w:r w:rsidRPr="00B355B0">
        <w:rPr>
          <w:rFonts w:cs="Times New Roman"/>
          <w:b/>
          <w:i/>
          <w:shd w:val="clear" w:color="auto" w:fill="FFFFFF"/>
        </w:rPr>
        <w:t>We have attempted to provide a new and better explanation.</w:t>
      </w:r>
      <w:r w:rsidR="00721162" w:rsidRPr="00B355B0">
        <w:rPr>
          <w:rFonts w:cs="Times New Roman"/>
          <w:color w:val="222222"/>
        </w:rPr>
        <w:br/>
      </w:r>
    </w:p>
    <w:p w14:paraId="51FFD3DE" w14:textId="77777777" w:rsidR="0005778B" w:rsidRPr="00B355B0" w:rsidRDefault="0005778B" w:rsidP="000E76BD">
      <w:pPr>
        <w:autoSpaceDE w:val="0"/>
        <w:autoSpaceDN w:val="0"/>
        <w:adjustRightInd w:val="0"/>
        <w:spacing w:after="0" w:line="240" w:lineRule="auto"/>
        <w:rPr>
          <w:rFonts w:cs="Times New Roman"/>
          <w:color w:val="222222"/>
          <w:shd w:val="clear" w:color="auto" w:fill="FFFFFF"/>
        </w:rPr>
      </w:pPr>
    </w:p>
    <w:p w14:paraId="53742F70" w14:textId="1B4570A9" w:rsidR="00F6008C"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xml:space="preserve">- L374- … Line numbers missing here!  </w:t>
      </w:r>
      <w:proofErr w:type="gramStart"/>
      <w:r w:rsidRPr="00B355B0">
        <w:rPr>
          <w:rFonts w:cs="Times New Roman"/>
          <w:color w:val="222222"/>
          <w:shd w:val="clear" w:color="auto" w:fill="FFFFFF"/>
        </w:rPr>
        <w:t>but</w:t>
      </w:r>
      <w:proofErr w:type="gramEnd"/>
      <w:r w:rsidRPr="00B355B0">
        <w:rPr>
          <w:rFonts w:cs="Times New Roman"/>
          <w:color w:val="222222"/>
          <w:shd w:val="clear" w:color="auto" w:fill="FFFFFF"/>
        </w:rPr>
        <w:t xml:space="preserve"> this method description is very poorly explained. At times description makes no logical sense: "the distance between unconnected ponds is considered to be an arbitrarily large number, which is larger </w:t>
      </w:r>
      <w:proofErr w:type="spellStart"/>
      <w:r w:rsidRPr="00B355B0">
        <w:rPr>
          <w:rFonts w:cs="Times New Roman"/>
          <w:color w:val="222222"/>
          <w:shd w:val="clear" w:color="auto" w:fill="FFFFFF"/>
        </w:rPr>
        <w:t>that</w:t>
      </w:r>
      <w:proofErr w:type="spellEnd"/>
      <w:r w:rsidRPr="00B355B0">
        <w:rPr>
          <w:rFonts w:cs="Times New Roman"/>
          <w:color w:val="222222"/>
          <w:shd w:val="clear" w:color="auto" w:fill="FFFFFF"/>
        </w:rPr>
        <w:t xml:space="preserve"> the maximum distance between two ponds". How can the distance between 2 ponds be larger than the maximum distance between 2 </w:t>
      </w:r>
      <w:proofErr w:type="gramStart"/>
      <w:r w:rsidRPr="00B355B0">
        <w:rPr>
          <w:rFonts w:cs="Times New Roman"/>
          <w:color w:val="222222"/>
          <w:shd w:val="clear" w:color="auto" w:fill="FFFFFF"/>
        </w:rPr>
        <w:t>ponds ?!</w:t>
      </w:r>
      <w:proofErr w:type="gramEnd"/>
      <w:r w:rsidRPr="00B355B0">
        <w:rPr>
          <w:rFonts w:cs="Times New Roman"/>
          <w:color w:val="222222"/>
          <w:shd w:val="clear" w:color="auto" w:fill="FFFFFF"/>
        </w:rPr>
        <w:t xml:space="preserve"> You must provide schematics and a much more detailed description of the "simple clustering approach" and the "graph theory</w:t>
      </w:r>
      <w:proofErr w:type="gramStart"/>
      <w:r w:rsidRPr="00B355B0">
        <w:rPr>
          <w:rFonts w:cs="Times New Roman"/>
          <w:color w:val="222222"/>
          <w:shd w:val="clear" w:color="auto" w:fill="FFFFFF"/>
        </w:rPr>
        <w:t>" !</w:t>
      </w:r>
      <w:proofErr w:type="gramEnd"/>
    </w:p>
    <w:p w14:paraId="2311B77B" w14:textId="77777777" w:rsidR="006E0B3C" w:rsidRPr="00B355B0" w:rsidRDefault="006E0B3C" w:rsidP="000E76BD">
      <w:pPr>
        <w:autoSpaceDE w:val="0"/>
        <w:autoSpaceDN w:val="0"/>
        <w:adjustRightInd w:val="0"/>
        <w:spacing w:after="0" w:line="240" w:lineRule="auto"/>
        <w:rPr>
          <w:rFonts w:cs="Times New Roman"/>
          <w:color w:val="FF0000"/>
          <w:shd w:val="clear" w:color="auto" w:fill="FFFFFF"/>
        </w:rPr>
      </w:pPr>
    </w:p>
    <w:p w14:paraId="2B4CBD9F" w14:textId="0D5BD273" w:rsidR="009746D6" w:rsidRPr="00B355B0" w:rsidRDefault="006E0B3C"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 xml:space="preserve">We have attempted to provide a new and better explanation in the text. </w:t>
      </w:r>
      <w:r w:rsidR="00646FD0">
        <w:rPr>
          <w:rFonts w:cs="Times New Roman"/>
          <w:b/>
          <w:i/>
          <w:shd w:val="clear" w:color="auto" w:fill="FFFFFF"/>
        </w:rPr>
        <w:t xml:space="preserve"> W</w:t>
      </w:r>
      <w:r w:rsidR="00F6008C" w:rsidRPr="00B355B0">
        <w:rPr>
          <w:rFonts w:cs="Times New Roman"/>
          <w:b/>
          <w:i/>
          <w:shd w:val="clear" w:color="auto" w:fill="FFFFFF"/>
        </w:rPr>
        <w:t xml:space="preserve">e use both the distances between the ponds and the width of the connections to assign weights to </w:t>
      </w:r>
      <w:r w:rsidR="009746D6" w:rsidRPr="00B355B0">
        <w:rPr>
          <w:rFonts w:cs="Times New Roman"/>
          <w:b/>
          <w:i/>
          <w:shd w:val="clear" w:color="auto" w:fill="FFFFFF"/>
        </w:rPr>
        <w:t xml:space="preserve">eliminate </w:t>
      </w:r>
      <w:r w:rsidR="00F6008C" w:rsidRPr="00B355B0">
        <w:rPr>
          <w:rFonts w:cs="Times New Roman"/>
          <w:b/>
          <w:i/>
          <w:shd w:val="clear" w:color="auto" w:fill="FFFFFF"/>
        </w:rPr>
        <w:t>the edges connecting the ponds.</w:t>
      </w:r>
      <w:r w:rsidR="009746D6" w:rsidRPr="00B355B0">
        <w:rPr>
          <w:rFonts w:cs="Times New Roman"/>
          <w:b/>
          <w:i/>
          <w:shd w:val="clear" w:color="auto" w:fill="FFFFFF"/>
        </w:rPr>
        <w:t xml:space="preserve"> The distance here is the geodesic distance between them, i.e., </w:t>
      </w:r>
      <w:r w:rsidR="004B5301">
        <w:rPr>
          <w:rFonts w:cs="Times New Roman"/>
          <w:b/>
          <w:i/>
          <w:shd w:val="clear" w:color="auto" w:fill="FFFFFF"/>
        </w:rPr>
        <w:t xml:space="preserve">the </w:t>
      </w:r>
      <w:r w:rsidR="009746D6" w:rsidRPr="00B355B0">
        <w:rPr>
          <w:rFonts w:cs="Times New Roman"/>
          <w:b/>
          <w:i/>
          <w:shd w:val="clear" w:color="auto" w:fill="FFFFFF"/>
        </w:rPr>
        <w:t>distance betwe</w:t>
      </w:r>
      <w:r w:rsidR="004B5301">
        <w:rPr>
          <w:rFonts w:cs="Times New Roman"/>
          <w:b/>
          <w:i/>
          <w:shd w:val="clear" w:color="auto" w:fill="FFFFFF"/>
        </w:rPr>
        <w:t>en the ponds through water</w:t>
      </w:r>
      <w:r w:rsidR="009746D6" w:rsidRPr="00B355B0">
        <w:rPr>
          <w:rFonts w:cs="Times New Roman"/>
          <w:b/>
          <w:i/>
          <w:shd w:val="clear" w:color="auto" w:fill="FFFFFF"/>
        </w:rPr>
        <w:t>.</w:t>
      </w:r>
      <w:r w:rsidR="00F6008C" w:rsidRPr="00B355B0">
        <w:rPr>
          <w:rFonts w:cs="Times New Roman"/>
          <w:b/>
          <w:i/>
          <w:shd w:val="clear" w:color="auto" w:fill="FFFFFF"/>
        </w:rPr>
        <w:t xml:space="preserve"> If the ponds are unconnected, we just assign a really large number to the distance between them</w:t>
      </w:r>
      <w:r w:rsidR="009746D6" w:rsidRPr="00B355B0">
        <w:rPr>
          <w:rFonts w:cs="Times New Roman"/>
          <w:b/>
          <w:i/>
          <w:shd w:val="clear" w:color="auto" w:fill="FFFFFF"/>
        </w:rPr>
        <w:t xml:space="preserve"> (</w:t>
      </w:r>
      <w:r w:rsidR="00F10931" w:rsidRPr="00B355B0">
        <w:rPr>
          <w:rFonts w:cs="Times New Roman"/>
          <w:b/>
          <w:i/>
          <w:shd w:val="clear" w:color="auto" w:fill="FFFFFF"/>
        </w:rPr>
        <w:t>The distance between unconnected ponds is infinity because the strength of connection between two ponds decreases with increasing distance and an infinite distance corresponds to absence of any connection between ponds).</w:t>
      </w:r>
    </w:p>
    <w:p w14:paraId="69A3DAC2" w14:textId="77777777" w:rsidR="00F10931" w:rsidRPr="00B355B0" w:rsidRDefault="00F10931" w:rsidP="000E76BD">
      <w:pPr>
        <w:autoSpaceDE w:val="0"/>
        <w:autoSpaceDN w:val="0"/>
        <w:adjustRightInd w:val="0"/>
        <w:spacing w:after="0" w:line="240" w:lineRule="auto"/>
        <w:rPr>
          <w:rFonts w:cs="Times New Roman"/>
          <w:b/>
          <w:i/>
          <w:shd w:val="clear" w:color="auto" w:fill="FFFFFF"/>
        </w:rPr>
      </w:pPr>
    </w:p>
    <w:p w14:paraId="09E8B986" w14:textId="33227900" w:rsidR="00F10931" w:rsidRPr="00B355B0" w:rsidRDefault="00F10931" w:rsidP="00F10931">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already given details about the clustering approach as follow</w:t>
      </w:r>
      <w:r w:rsidR="00D80497" w:rsidRPr="00B355B0">
        <w:rPr>
          <w:rFonts w:cs="Times New Roman"/>
          <w:b/>
          <w:i/>
          <w:shd w:val="clear" w:color="auto" w:fill="FFFFFF"/>
        </w:rPr>
        <w:t>s</w:t>
      </w:r>
      <w:r w:rsidRPr="00B355B0">
        <w:rPr>
          <w:rFonts w:cs="Times New Roman"/>
          <w:b/>
          <w:i/>
          <w:shd w:val="clear" w:color="auto" w:fill="FFFFFF"/>
        </w:rPr>
        <w:t>:</w:t>
      </w:r>
    </w:p>
    <w:p w14:paraId="1F13F2F6" w14:textId="40221296" w:rsidR="00F10931" w:rsidRPr="00B355B0" w:rsidRDefault="00F10931" w:rsidP="00F10931">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The center of each melt pond pixel-cluster is located using the mean of the cluster with Euclidean distances.</w:t>
      </w:r>
    </w:p>
    <w:p w14:paraId="4E0C46DA" w14:textId="77777777" w:rsidR="00F10931" w:rsidRPr="00B355B0" w:rsidRDefault="00F10931" w:rsidP="00F10931">
      <w:pPr>
        <w:autoSpaceDE w:val="0"/>
        <w:autoSpaceDN w:val="0"/>
        <w:adjustRightInd w:val="0"/>
        <w:spacing w:after="0" w:line="240" w:lineRule="auto"/>
        <w:rPr>
          <w:rFonts w:cs="Times New Roman"/>
          <w:b/>
          <w:i/>
          <w:shd w:val="clear" w:color="auto" w:fill="FFFFFF"/>
        </w:rPr>
      </w:pPr>
    </w:p>
    <w:p w14:paraId="23ED2603" w14:textId="5A577EAF" w:rsidR="00F10931" w:rsidRPr="00B355B0" w:rsidRDefault="00F10931" w:rsidP="00F10931">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explained in more detail about how the nodes and edges in the graph are determined and how the weights are assigned to edges.</w:t>
      </w:r>
    </w:p>
    <w:p w14:paraId="1A474CCF" w14:textId="77777777" w:rsidR="006E0B3C" w:rsidRPr="00B355B0" w:rsidRDefault="006E0B3C" w:rsidP="00F24ECE">
      <w:pPr>
        <w:autoSpaceDE w:val="0"/>
        <w:autoSpaceDN w:val="0"/>
        <w:adjustRightInd w:val="0"/>
        <w:spacing w:after="0" w:line="240" w:lineRule="auto"/>
        <w:rPr>
          <w:rFonts w:cs="Times New Roman"/>
          <w:color w:val="00B050"/>
        </w:rPr>
      </w:pPr>
    </w:p>
    <w:p w14:paraId="3A133FC0" w14:textId="263A9557" w:rsidR="005F44FD" w:rsidRPr="00B355B0" w:rsidRDefault="00721162" w:rsidP="00F24ECE">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You use sigma for conductance strength is analogy to work in material science I suspect. Please provide some references of similar work in other fields here.</w:t>
      </w:r>
    </w:p>
    <w:p w14:paraId="7038A4F9" w14:textId="77777777" w:rsidR="006E0B3C" w:rsidRPr="00B355B0" w:rsidRDefault="006E0B3C" w:rsidP="000E76BD">
      <w:pPr>
        <w:autoSpaceDE w:val="0"/>
        <w:autoSpaceDN w:val="0"/>
        <w:adjustRightInd w:val="0"/>
        <w:spacing w:after="0" w:line="240" w:lineRule="auto"/>
        <w:rPr>
          <w:rFonts w:cs="Times New Roman"/>
          <w:color w:val="FF0000"/>
          <w:shd w:val="clear" w:color="auto" w:fill="FFFFFF"/>
        </w:rPr>
      </w:pPr>
    </w:p>
    <w:p w14:paraId="648653FE" w14:textId="62F3C069" w:rsidR="002C7211" w:rsidRPr="00B355B0" w:rsidRDefault="00994854" w:rsidP="000E76BD">
      <w:pPr>
        <w:autoSpaceDE w:val="0"/>
        <w:autoSpaceDN w:val="0"/>
        <w:adjustRightInd w:val="0"/>
        <w:spacing w:after="0" w:line="240" w:lineRule="auto"/>
        <w:rPr>
          <w:rFonts w:cs="Times New Roman"/>
          <w:b/>
          <w:i/>
          <w:shd w:val="clear" w:color="auto" w:fill="FFFFFF"/>
        </w:rPr>
      </w:pPr>
      <w:r>
        <w:rPr>
          <w:rFonts w:cs="Times New Roman"/>
          <w:b/>
          <w:i/>
          <w:shd w:val="clear" w:color="auto" w:fill="FFFFFF"/>
        </w:rPr>
        <w:t xml:space="preserve">We have added two general references on the use of network models in studying transport in composite materials. </w:t>
      </w:r>
      <w:r w:rsidR="00923FE9" w:rsidRPr="00B355B0">
        <w:rPr>
          <w:rFonts w:cs="Times New Roman"/>
          <w:b/>
          <w:i/>
          <w:shd w:val="clear" w:color="auto" w:fill="FFFFFF"/>
        </w:rPr>
        <w:t xml:space="preserve">We have </w:t>
      </w:r>
      <w:r>
        <w:rPr>
          <w:rFonts w:cs="Times New Roman"/>
          <w:b/>
          <w:i/>
          <w:shd w:val="clear" w:color="auto" w:fill="FFFFFF"/>
        </w:rPr>
        <w:t xml:space="preserve">also </w:t>
      </w:r>
      <w:r w:rsidR="00923FE9" w:rsidRPr="00B355B0">
        <w:rPr>
          <w:rFonts w:cs="Times New Roman"/>
          <w:b/>
          <w:i/>
          <w:shd w:val="clear" w:color="auto" w:fill="FFFFFF"/>
        </w:rPr>
        <w:t>explained that the equation used is analogous to conductance in an electrical circuit, which is directly proportional to conductivity of the wire and inversely proportional to the length of the wire.</w:t>
      </w:r>
    </w:p>
    <w:p w14:paraId="72F51522" w14:textId="10512D37" w:rsidR="005F44FD"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Fig 4 mentions dilation in the legend nowhere to be seen on the figure.</w:t>
      </w:r>
    </w:p>
    <w:p w14:paraId="3A14DCA3" w14:textId="77777777" w:rsidR="00C47A3E" w:rsidRPr="00B355B0" w:rsidRDefault="00C47A3E" w:rsidP="000E76BD">
      <w:pPr>
        <w:autoSpaceDE w:val="0"/>
        <w:autoSpaceDN w:val="0"/>
        <w:adjustRightInd w:val="0"/>
        <w:spacing w:after="0" w:line="240" w:lineRule="auto"/>
        <w:rPr>
          <w:rFonts w:cs="Times New Roman"/>
          <w:b/>
          <w:i/>
          <w:color w:val="FF0000"/>
          <w:shd w:val="clear" w:color="auto" w:fill="FFFFFF"/>
        </w:rPr>
      </w:pPr>
    </w:p>
    <w:p w14:paraId="4D613DB1" w14:textId="0867F26E" w:rsidR="00C47A3E" w:rsidRPr="00B355B0" w:rsidRDefault="00C47A3E"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 xml:space="preserve">We </w:t>
      </w:r>
      <w:r w:rsidR="00D80497" w:rsidRPr="00B355B0">
        <w:rPr>
          <w:rFonts w:cs="Times New Roman"/>
          <w:b/>
          <w:i/>
          <w:shd w:val="clear" w:color="auto" w:fill="FFFFFF"/>
        </w:rPr>
        <w:t>have corrected the legend to accurately explain the figure.</w:t>
      </w:r>
    </w:p>
    <w:p w14:paraId="4E311586" w14:textId="77777777" w:rsidR="00C47A3E"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p>
    <w:p w14:paraId="7C9560F4" w14:textId="4C139DAE" w:rsidR="00631A7E"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L385: improve description of noodle deletion. Why ratio of 20 chosen, discuss sensitivity of results to that parameter.</w:t>
      </w:r>
    </w:p>
    <w:p w14:paraId="7B11DBB0" w14:textId="201267F8" w:rsidR="006E0B3C" w:rsidRDefault="006E0B3C" w:rsidP="00173A56">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attempted to provide a new and better explanation in the text.</w:t>
      </w:r>
    </w:p>
    <w:p w14:paraId="5E456FDD" w14:textId="77777777" w:rsidR="00057045" w:rsidRPr="00B355B0" w:rsidRDefault="00057045" w:rsidP="00173A56">
      <w:pPr>
        <w:autoSpaceDE w:val="0"/>
        <w:autoSpaceDN w:val="0"/>
        <w:adjustRightInd w:val="0"/>
        <w:spacing w:after="0" w:line="240" w:lineRule="auto"/>
        <w:rPr>
          <w:rFonts w:cs="Times New Roman"/>
          <w:color w:val="FF0000"/>
        </w:rPr>
      </w:pPr>
    </w:p>
    <w:p w14:paraId="0EA31838" w14:textId="3BCB5B04" w:rsidR="00631A7E" w:rsidRPr="00B355B0" w:rsidRDefault="00721162" w:rsidP="00173A56">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lastRenderedPageBreak/>
        <w:br/>
      </w:r>
      <w:r w:rsidRPr="00B355B0">
        <w:rPr>
          <w:rFonts w:cs="Times New Roman"/>
          <w:color w:val="222222"/>
          <w:shd w:val="clear" w:color="auto" w:fill="FFFFFF"/>
        </w:rPr>
        <w:t>- L390: replace latter by second.</w:t>
      </w:r>
    </w:p>
    <w:p w14:paraId="7D2B584D" w14:textId="77777777" w:rsidR="006E0B3C" w:rsidRPr="00B355B0" w:rsidRDefault="006E0B3C" w:rsidP="000E76BD">
      <w:pPr>
        <w:autoSpaceDE w:val="0"/>
        <w:autoSpaceDN w:val="0"/>
        <w:adjustRightInd w:val="0"/>
        <w:spacing w:after="0" w:line="240" w:lineRule="auto"/>
        <w:rPr>
          <w:rFonts w:cs="Times New Roman"/>
          <w:color w:val="00B050"/>
          <w:shd w:val="clear" w:color="auto" w:fill="FFFFFF"/>
        </w:rPr>
      </w:pPr>
    </w:p>
    <w:p w14:paraId="463BAC22" w14:textId="28E161E7" w:rsidR="006E0B3C" w:rsidRPr="00B355B0" w:rsidRDefault="006E0B3C" w:rsidP="000E76BD">
      <w:pPr>
        <w:autoSpaceDE w:val="0"/>
        <w:autoSpaceDN w:val="0"/>
        <w:adjustRightInd w:val="0"/>
        <w:spacing w:after="0" w:line="240" w:lineRule="auto"/>
        <w:rPr>
          <w:rFonts w:cs="Times New Roman"/>
          <w:color w:val="222222"/>
          <w:shd w:val="clear" w:color="auto" w:fill="FFFFFF"/>
        </w:rPr>
      </w:pPr>
      <w:r w:rsidRPr="00B355B0">
        <w:rPr>
          <w:rFonts w:cs="Times New Roman"/>
          <w:b/>
          <w:i/>
          <w:shd w:val="clear" w:color="auto" w:fill="FFFFFF"/>
        </w:rPr>
        <w:t>Changed as suggested</w:t>
      </w:r>
      <w:r w:rsidR="00057045">
        <w:rPr>
          <w:rFonts w:cs="Times New Roman"/>
          <w:b/>
          <w:i/>
          <w:shd w:val="clear" w:color="auto" w:fill="FFFFFF"/>
        </w:rPr>
        <w:t>.</w:t>
      </w:r>
      <w:r w:rsidR="00721162" w:rsidRPr="00B355B0">
        <w:rPr>
          <w:rFonts w:cs="Times New Roman"/>
          <w:color w:val="222222"/>
        </w:rPr>
        <w:br/>
      </w:r>
    </w:p>
    <w:p w14:paraId="63500E16" w14:textId="7A475D1B" w:rsidR="00631A7E" w:rsidRDefault="00721162" w:rsidP="000E76BD">
      <w:pPr>
        <w:autoSpaceDE w:val="0"/>
        <w:autoSpaceDN w:val="0"/>
        <w:adjustRightInd w:val="0"/>
        <w:spacing w:after="0" w:line="240" w:lineRule="auto"/>
        <w:rPr>
          <w:rFonts w:cs="Times New Roman"/>
          <w:color w:val="FF0000"/>
        </w:rPr>
      </w:pPr>
      <w:r w:rsidRPr="00B355B0">
        <w:rPr>
          <w:rFonts w:cs="Times New Roman"/>
          <w:color w:val="222222"/>
          <w:shd w:val="clear" w:color="auto" w:fill="FFFFFF"/>
        </w:rPr>
        <w:t>- L398: dilation is not shown. It is not clear to me how pond 1 and 6 can become connected.</w:t>
      </w:r>
      <w:r w:rsidRPr="00B355B0">
        <w:rPr>
          <w:rFonts w:cs="Times New Roman"/>
          <w:color w:val="222222"/>
        </w:rPr>
        <w:br/>
      </w:r>
    </w:p>
    <w:p w14:paraId="296E4416" w14:textId="3EE3A411" w:rsidR="00255CF0" w:rsidRPr="00255CF0" w:rsidRDefault="00255CF0" w:rsidP="000E76BD">
      <w:pPr>
        <w:autoSpaceDE w:val="0"/>
        <w:autoSpaceDN w:val="0"/>
        <w:adjustRightInd w:val="0"/>
        <w:spacing w:after="0" w:line="240" w:lineRule="auto"/>
        <w:rPr>
          <w:rFonts w:cs="Times New Roman"/>
          <w:b/>
          <w:i/>
          <w:color w:val="FF0000"/>
        </w:rPr>
      </w:pPr>
      <w:r w:rsidRPr="00255CF0">
        <w:rPr>
          <w:b/>
          <w:i/>
        </w:rPr>
        <w:t>This was an oversight. The text has now been modified to accurately reflect the figure.</w:t>
      </w:r>
    </w:p>
    <w:p w14:paraId="2B01BDE7" w14:textId="77777777" w:rsidR="006E0B3C" w:rsidRPr="00B355B0" w:rsidRDefault="006E0B3C" w:rsidP="000E76BD">
      <w:pPr>
        <w:autoSpaceDE w:val="0"/>
        <w:autoSpaceDN w:val="0"/>
        <w:adjustRightInd w:val="0"/>
        <w:spacing w:after="0" w:line="240" w:lineRule="auto"/>
        <w:rPr>
          <w:rFonts w:cs="Times New Roman"/>
          <w:b/>
          <w:i/>
        </w:rPr>
      </w:pPr>
    </w:p>
    <w:p w14:paraId="11395430" w14:textId="77777777" w:rsidR="007E6727"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Section 2.4:</w:t>
      </w:r>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L405: you introduce battery nodes in the framework of sea ice which sounds a bit odd. Please say in analogy to…</w:t>
      </w:r>
    </w:p>
    <w:p w14:paraId="4FA122F9" w14:textId="7989AA9E" w:rsidR="00C56545" w:rsidRPr="00B355B0" w:rsidRDefault="00C56545"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This is analogous to an electrical circuit, where the conductivity between two points can be calculated and the flow of current through the circuit depends on the potential drop across battery nodes.</w:t>
      </w:r>
      <w:r w:rsidR="00237B7F">
        <w:rPr>
          <w:rFonts w:cs="Times New Roman"/>
          <w:b/>
          <w:i/>
          <w:shd w:val="clear" w:color="auto" w:fill="FFFFFF"/>
        </w:rPr>
        <w:t xml:space="preserve"> It is discussed more clearly in the manuscript now.</w:t>
      </w:r>
    </w:p>
    <w:p w14:paraId="69403693" w14:textId="77777777" w:rsidR="007E6727"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xml:space="preserve">- Lines numbers missing between L420 and L425. Replace "Let the M" by "Let </w:t>
      </w:r>
      <w:proofErr w:type="spellStart"/>
      <w:r w:rsidRPr="00B355B0">
        <w:rPr>
          <w:rFonts w:cs="Times New Roman"/>
          <w:color w:val="222222"/>
          <w:shd w:val="clear" w:color="auto" w:fill="FFFFFF"/>
        </w:rPr>
        <w:t>M</w:t>
      </w:r>
      <w:proofErr w:type="spellEnd"/>
      <w:r w:rsidRPr="00B355B0">
        <w:rPr>
          <w:rFonts w:cs="Times New Roman"/>
          <w:color w:val="222222"/>
          <w:shd w:val="clear" w:color="auto" w:fill="FFFFFF"/>
        </w:rPr>
        <w:t>".</w:t>
      </w:r>
    </w:p>
    <w:p w14:paraId="5F7AA0A8" w14:textId="6D2C6D39" w:rsidR="007E6727" w:rsidRPr="00B355B0" w:rsidRDefault="007E6727"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Change</w:t>
      </w:r>
      <w:r w:rsidR="004647F3">
        <w:rPr>
          <w:rFonts w:cs="Times New Roman"/>
          <w:b/>
          <w:i/>
          <w:shd w:val="clear" w:color="auto" w:fill="FFFFFF"/>
        </w:rPr>
        <w:t>d</w:t>
      </w:r>
      <w:r w:rsidRPr="00B355B0">
        <w:rPr>
          <w:rFonts w:cs="Times New Roman"/>
          <w:b/>
          <w:i/>
          <w:shd w:val="clear" w:color="auto" w:fill="FFFFFF"/>
        </w:rPr>
        <w:t xml:space="preserve"> as suggested.</w:t>
      </w:r>
    </w:p>
    <w:p w14:paraId="2794FA8C" w14:textId="77777777" w:rsidR="00C47A3E" w:rsidRPr="00B355B0" w:rsidRDefault="00C47A3E" w:rsidP="000E76BD">
      <w:pPr>
        <w:autoSpaceDE w:val="0"/>
        <w:autoSpaceDN w:val="0"/>
        <w:adjustRightInd w:val="0"/>
        <w:spacing w:after="0" w:line="240" w:lineRule="auto"/>
        <w:rPr>
          <w:rFonts w:cs="Times New Roman"/>
          <w:color w:val="222222"/>
        </w:rPr>
      </w:pPr>
    </w:p>
    <w:p w14:paraId="2A3CE1AE" w14:textId="77777777" w:rsidR="00A25C7E" w:rsidRDefault="00A25C7E" w:rsidP="00C47A3E">
      <w:pPr>
        <w:rPr>
          <w:rFonts w:cs="Times New Roman"/>
          <w:b/>
          <w:shd w:val="clear" w:color="auto" w:fill="FFFFFF"/>
        </w:rPr>
      </w:pPr>
    </w:p>
    <w:p w14:paraId="1ECBBCF6" w14:textId="68C2F96D" w:rsidR="006E0B3C" w:rsidRDefault="00721162" w:rsidP="00C47A3E">
      <w:pPr>
        <w:rPr>
          <w:rFonts w:cs="Times New Roman"/>
          <w:shd w:val="clear" w:color="auto" w:fill="FFFFFF"/>
        </w:rPr>
      </w:pPr>
      <w:r w:rsidRPr="00B355B0">
        <w:rPr>
          <w:rFonts w:cs="Times New Roman"/>
          <w:shd w:val="clear" w:color="auto" w:fill="FFFFFF"/>
        </w:rPr>
        <w:t>- L424: explain equation (6) and provide reference.</w:t>
      </w:r>
    </w:p>
    <w:p w14:paraId="318AF0EC" w14:textId="3A63342E" w:rsidR="00255CF0" w:rsidRPr="00255CF0" w:rsidRDefault="00255CF0" w:rsidP="00C47A3E">
      <w:pPr>
        <w:rPr>
          <w:rFonts w:cs="Times New Roman"/>
          <w:b/>
          <w:i/>
          <w:shd w:val="clear" w:color="auto" w:fill="FFFFFF"/>
        </w:rPr>
      </w:pPr>
      <w:r w:rsidRPr="00255CF0">
        <w:rPr>
          <w:rFonts w:cs="Times New Roman"/>
          <w:b/>
          <w:i/>
          <w:shd w:val="clear" w:color="auto" w:fill="FFFFFF"/>
        </w:rPr>
        <w:t xml:space="preserve">We have included three more references that give the general formulation behind (6) as well as the specific formula. </w:t>
      </w:r>
    </w:p>
    <w:p w14:paraId="145ADE1B" w14:textId="77777777" w:rsidR="008760D1" w:rsidRDefault="008760D1" w:rsidP="000E76BD">
      <w:pPr>
        <w:autoSpaceDE w:val="0"/>
        <w:autoSpaceDN w:val="0"/>
        <w:adjustRightInd w:val="0"/>
        <w:spacing w:after="0" w:line="240" w:lineRule="auto"/>
        <w:rPr>
          <w:rFonts w:cs="Times New Roman"/>
          <w:b/>
          <w:shd w:val="clear" w:color="auto" w:fill="FFFFFF"/>
        </w:rPr>
      </w:pPr>
    </w:p>
    <w:p w14:paraId="720CFA79" w14:textId="322C2A41" w:rsidR="006E0B3C" w:rsidRPr="00B355B0" w:rsidRDefault="00721162" w:rsidP="000E76BD">
      <w:pPr>
        <w:autoSpaceDE w:val="0"/>
        <w:autoSpaceDN w:val="0"/>
        <w:adjustRightInd w:val="0"/>
        <w:spacing w:after="0" w:line="240" w:lineRule="auto"/>
        <w:rPr>
          <w:rFonts w:cs="Times New Roman"/>
          <w:shd w:val="clear" w:color="auto" w:fill="FFFFFF"/>
        </w:rPr>
      </w:pPr>
      <w:r w:rsidRPr="00B355B0">
        <w:rPr>
          <w:rFonts w:cs="Times New Roman"/>
          <w:shd w:val="clear" w:color="auto" w:fill="FFFFFF"/>
        </w:rPr>
        <w:t xml:space="preserve">- L425-L430: very unclear. What are you trying to </w:t>
      </w:r>
      <w:proofErr w:type="gramStart"/>
      <w:r w:rsidRPr="00B355B0">
        <w:rPr>
          <w:rFonts w:cs="Times New Roman"/>
          <w:shd w:val="clear" w:color="auto" w:fill="FFFFFF"/>
        </w:rPr>
        <w:t>express ?</w:t>
      </w:r>
      <w:proofErr w:type="gramEnd"/>
    </w:p>
    <w:p w14:paraId="7D5F4984" w14:textId="77777777" w:rsidR="008760D1" w:rsidRDefault="008760D1" w:rsidP="000E76BD">
      <w:pPr>
        <w:autoSpaceDE w:val="0"/>
        <w:autoSpaceDN w:val="0"/>
        <w:adjustRightInd w:val="0"/>
        <w:spacing w:after="0" w:line="240" w:lineRule="auto"/>
        <w:rPr>
          <w:rFonts w:cs="Times New Roman"/>
          <w:color w:val="222222"/>
        </w:rPr>
      </w:pPr>
    </w:p>
    <w:p w14:paraId="7D076581" w14:textId="77777777" w:rsidR="008760D1" w:rsidRDefault="008760D1" w:rsidP="000E76BD">
      <w:pPr>
        <w:autoSpaceDE w:val="0"/>
        <w:autoSpaceDN w:val="0"/>
        <w:adjustRightInd w:val="0"/>
        <w:spacing w:after="0" w:line="240" w:lineRule="auto"/>
        <w:rPr>
          <w:rFonts w:cs="Times New Roman"/>
          <w:color w:val="222222"/>
        </w:rPr>
      </w:pPr>
      <w:r w:rsidRPr="008760D1">
        <w:rPr>
          <w:rFonts w:cs="Times New Roman"/>
          <w:b/>
          <w:i/>
          <w:color w:val="222222"/>
        </w:rPr>
        <w:t>Removed, not needed with clearer discussion of battery bonds.</w:t>
      </w:r>
      <w:r w:rsidR="00721162" w:rsidRPr="00B355B0">
        <w:rPr>
          <w:rFonts w:cs="Times New Roman"/>
          <w:color w:val="222222"/>
        </w:rPr>
        <w:br/>
      </w:r>
    </w:p>
    <w:p w14:paraId="7E724583" w14:textId="1FCE12CE" w:rsidR="00E54C0B"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Results</w:t>
      </w:r>
      <w:proofErr w:type="gramStart"/>
      <w:r w:rsidRPr="00B355B0">
        <w:rPr>
          <w:rFonts w:cs="Times New Roman"/>
          <w:color w:val="222222"/>
          <w:shd w:val="clear" w:color="auto" w:fill="FFFFFF"/>
        </w:rPr>
        <w:t>:</w:t>
      </w:r>
      <w:proofErr w:type="gramEnd"/>
      <w:r w:rsidRPr="00B355B0">
        <w:rPr>
          <w:rFonts w:cs="Times New Roman"/>
          <w:color w:val="222222"/>
        </w:rPr>
        <w:br/>
      </w:r>
      <w:r w:rsidRPr="00B355B0">
        <w:rPr>
          <w:rFonts w:cs="Times New Roman"/>
          <w:color w:val="222222"/>
        </w:rPr>
        <w:br/>
      </w:r>
      <w:r w:rsidRPr="00B355B0">
        <w:rPr>
          <w:rFonts w:cs="Times New Roman"/>
          <w:color w:val="222222"/>
          <w:shd w:val="clear" w:color="auto" w:fill="FFFFFF"/>
        </w:rPr>
        <w:t>- L455-L457: unclear. If you look at smaller areas you get faster results. I do not understand.</w:t>
      </w:r>
    </w:p>
    <w:p w14:paraId="6201157A" w14:textId="0D4FBCAA" w:rsidR="00142D0D" w:rsidRPr="00B355B0" w:rsidRDefault="00142D0D" w:rsidP="000E76BD">
      <w:pPr>
        <w:autoSpaceDE w:val="0"/>
        <w:autoSpaceDN w:val="0"/>
        <w:adjustRightInd w:val="0"/>
        <w:spacing w:after="0" w:line="240" w:lineRule="auto"/>
        <w:rPr>
          <w:rFonts w:cs="Times New Roman"/>
          <w:b/>
          <w:i/>
        </w:rPr>
      </w:pPr>
      <w:r w:rsidRPr="00B355B0">
        <w:rPr>
          <w:rFonts w:cs="Times New Roman"/>
          <w:b/>
          <w:i/>
        </w:rPr>
        <w:t>Removed this line.</w:t>
      </w:r>
    </w:p>
    <w:p w14:paraId="6E07E251" w14:textId="77777777" w:rsidR="00E54C0B" w:rsidRPr="00B355B0" w:rsidRDefault="00721162" w:rsidP="000E76BD">
      <w:pPr>
        <w:autoSpaceDE w:val="0"/>
        <w:autoSpaceDN w:val="0"/>
        <w:adjustRightInd w:val="0"/>
        <w:spacing w:after="0" w:line="240" w:lineRule="auto"/>
        <w:rPr>
          <w:rFonts w:cs="Times New Roman"/>
          <w:shd w:val="clear" w:color="auto" w:fill="FFFFFF"/>
        </w:rPr>
      </w:pPr>
      <w:r w:rsidRPr="00B355B0">
        <w:rPr>
          <w:rFonts w:cs="Times New Roman"/>
          <w:color w:val="222222"/>
        </w:rPr>
        <w:br/>
      </w:r>
      <w:r w:rsidRPr="00B355B0">
        <w:rPr>
          <w:rFonts w:cs="Times New Roman"/>
          <w:shd w:val="clear" w:color="auto" w:fill="FFFFFF"/>
        </w:rPr>
        <w:t xml:space="preserve">- L460: reduced resolution of the conductance </w:t>
      </w:r>
      <w:proofErr w:type="gramStart"/>
      <w:r w:rsidRPr="00B355B0">
        <w:rPr>
          <w:rFonts w:cs="Times New Roman"/>
          <w:shd w:val="clear" w:color="auto" w:fill="FFFFFF"/>
        </w:rPr>
        <w:t>values ?</w:t>
      </w:r>
      <w:proofErr w:type="gramEnd"/>
      <w:r w:rsidRPr="00B355B0">
        <w:rPr>
          <w:rFonts w:cs="Times New Roman"/>
          <w:shd w:val="clear" w:color="auto" w:fill="FFFFFF"/>
        </w:rPr>
        <w:t xml:space="preserve"> </w:t>
      </w:r>
      <w:proofErr w:type="gramStart"/>
      <w:r w:rsidRPr="00B355B0">
        <w:rPr>
          <w:rFonts w:cs="Times New Roman"/>
          <w:shd w:val="clear" w:color="auto" w:fill="FFFFFF"/>
        </w:rPr>
        <w:t>Why ?</w:t>
      </w:r>
      <w:proofErr w:type="gramEnd"/>
      <w:r w:rsidRPr="00B355B0">
        <w:rPr>
          <w:rFonts w:cs="Times New Roman"/>
          <w:shd w:val="clear" w:color="auto" w:fill="FFFFFF"/>
        </w:rPr>
        <w:t xml:space="preserve"> Unclear.</w:t>
      </w:r>
    </w:p>
    <w:p w14:paraId="26A511A6" w14:textId="77777777" w:rsidR="00142D0D" w:rsidRPr="00B355B0" w:rsidRDefault="00142D0D" w:rsidP="000E76BD">
      <w:pPr>
        <w:autoSpaceDE w:val="0"/>
        <w:autoSpaceDN w:val="0"/>
        <w:adjustRightInd w:val="0"/>
        <w:spacing w:after="0" w:line="240" w:lineRule="auto"/>
        <w:rPr>
          <w:rFonts w:cs="Times New Roman"/>
          <w:b/>
          <w:i/>
        </w:rPr>
      </w:pPr>
      <w:r w:rsidRPr="00B355B0">
        <w:rPr>
          <w:rFonts w:cs="Times New Roman"/>
          <w:b/>
          <w:i/>
        </w:rPr>
        <w:t>Removed this line.</w:t>
      </w:r>
    </w:p>
    <w:p w14:paraId="3FB435F0" w14:textId="77777777" w:rsidR="008760D1"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p>
    <w:p w14:paraId="01C84F1C" w14:textId="7F860E80" w:rsidR="00E54C0B"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shd w:val="clear" w:color="auto" w:fill="FFFFFF"/>
        </w:rPr>
        <w:t xml:space="preserve">- L462: using "graph methods". What are </w:t>
      </w:r>
      <w:proofErr w:type="gramStart"/>
      <w:r w:rsidRPr="00B355B0">
        <w:rPr>
          <w:rFonts w:cs="Times New Roman"/>
          <w:color w:val="222222"/>
          <w:shd w:val="clear" w:color="auto" w:fill="FFFFFF"/>
        </w:rPr>
        <w:t>they ?</w:t>
      </w:r>
      <w:proofErr w:type="gramEnd"/>
      <w:r w:rsidRPr="00B355B0">
        <w:rPr>
          <w:rFonts w:cs="Times New Roman"/>
          <w:color w:val="222222"/>
          <w:shd w:val="clear" w:color="auto" w:fill="FFFFFF"/>
        </w:rPr>
        <w:t xml:space="preserve"> </w:t>
      </w:r>
      <w:proofErr w:type="gramStart"/>
      <w:r w:rsidRPr="00B355B0">
        <w:rPr>
          <w:rFonts w:cs="Times New Roman"/>
          <w:color w:val="222222"/>
          <w:shd w:val="clear" w:color="auto" w:fill="FFFFFF"/>
        </w:rPr>
        <w:t>Unclear ?</w:t>
      </w:r>
      <w:proofErr w:type="gramEnd"/>
      <w:r w:rsidRPr="00B355B0">
        <w:rPr>
          <w:rFonts w:cs="Times New Roman"/>
          <w:color w:val="222222"/>
          <w:shd w:val="clear" w:color="auto" w:fill="FFFFFF"/>
        </w:rPr>
        <w:t xml:space="preserve"> It sounds like you use a package from </w:t>
      </w:r>
      <w:proofErr w:type="spellStart"/>
      <w:r w:rsidRPr="00B355B0">
        <w:rPr>
          <w:rFonts w:cs="Times New Roman"/>
          <w:color w:val="222222"/>
          <w:shd w:val="clear" w:color="auto" w:fill="FFFFFF"/>
        </w:rPr>
        <w:t>Matlab</w:t>
      </w:r>
      <w:proofErr w:type="spellEnd"/>
      <w:r w:rsidRPr="00B355B0">
        <w:rPr>
          <w:rFonts w:cs="Times New Roman"/>
          <w:color w:val="222222"/>
          <w:shd w:val="clear" w:color="auto" w:fill="FFFFFF"/>
        </w:rPr>
        <w:t xml:space="preserve"> and that you ignore its scientific content.</w:t>
      </w:r>
    </w:p>
    <w:p w14:paraId="797A8770" w14:textId="77777777" w:rsidR="006E0B3C" w:rsidRPr="00B355B0" w:rsidRDefault="006E0B3C" w:rsidP="000E76BD">
      <w:pPr>
        <w:autoSpaceDE w:val="0"/>
        <w:autoSpaceDN w:val="0"/>
        <w:adjustRightInd w:val="0"/>
        <w:spacing w:after="0" w:line="240" w:lineRule="auto"/>
        <w:rPr>
          <w:rFonts w:cs="Times New Roman"/>
          <w:color w:val="FF0000"/>
          <w:shd w:val="clear" w:color="auto" w:fill="FFFFFF"/>
        </w:rPr>
      </w:pPr>
    </w:p>
    <w:p w14:paraId="6CAAC9B2" w14:textId="524FA2B3" w:rsidR="006E0B3C" w:rsidRPr="00B355B0" w:rsidRDefault="006E0B3C" w:rsidP="000E76BD">
      <w:pPr>
        <w:autoSpaceDE w:val="0"/>
        <w:autoSpaceDN w:val="0"/>
        <w:adjustRightInd w:val="0"/>
        <w:spacing w:after="0" w:line="240" w:lineRule="auto"/>
        <w:rPr>
          <w:rFonts w:cs="Times New Roman"/>
          <w:color w:val="FF0000"/>
          <w:shd w:val="clear" w:color="auto" w:fill="FFFFFF"/>
        </w:rPr>
      </w:pPr>
      <w:r w:rsidRPr="00B355B0">
        <w:rPr>
          <w:rFonts w:cs="Times New Roman"/>
          <w:b/>
          <w:i/>
          <w:shd w:val="clear" w:color="auto" w:fill="FFFFFF"/>
        </w:rPr>
        <w:t xml:space="preserve">We have added specifics of the methods used to allow for better cross referencing. </w:t>
      </w:r>
    </w:p>
    <w:p w14:paraId="2B8C8DBB" w14:textId="77777777" w:rsidR="00E54C0B"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lastRenderedPageBreak/>
        <w:br/>
      </w:r>
      <w:r w:rsidRPr="00B355B0">
        <w:rPr>
          <w:rFonts w:cs="Times New Roman"/>
          <w:color w:val="222222"/>
          <w:shd w:val="clear" w:color="auto" w:fill="FFFFFF"/>
        </w:rPr>
        <w:t>- L473-L476: unclear.</w:t>
      </w:r>
    </w:p>
    <w:p w14:paraId="2003B394" w14:textId="77777777" w:rsidR="004F245A" w:rsidRPr="00B355B0" w:rsidRDefault="004F245A" w:rsidP="004F245A">
      <w:pPr>
        <w:autoSpaceDE w:val="0"/>
        <w:autoSpaceDN w:val="0"/>
        <w:adjustRightInd w:val="0"/>
        <w:spacing w:after="0" w:line="240" w:lineRule="auto"/>
        <w:rPr>
          <w:rFonts w:cs="Times New Roman"/>
          <w:b/>
          <w:i/>
          <w:shd w:val="clear" w:color="auto" w:fill="FFFFFF"/>
        </w:rPr>
      </w:pPr>
    </w:p>
    <w:p w14:paraId="31A2BADB" w14:textId="77777777" w:rsidR="004F245A" w:rsidRPr="00B355B0" w:rsidRDefault="004F245A" w:rsidP="004F245A">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changed the explanation as follows:</w:t>
      </w:r>
    </w:p>
    <w:p w14:paraId="398816EA" w14:textId="4AE721AC" w:rsidR="004F245A" w:rsidRPr="00B355B0" w:rsidRDefault="004F245A" w:rsidP="004F245A">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However, this choice would be application specific, as even the isolated ponds may be used to study the evolution of networks with time, because they might, at some point further in time join larger interconnected networks.</w:t>
      </w:r>
    </w:p>
    <w:p w14:paraId="30DC4943" w14:textId="77777777" w:rsidR="00E54C0B"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L477-L480: I do not see what kind of ground truth you are talking about here.</w:t>
      </w:r>
    </w:p>
    <w:p w14:paraId="5012A5E2" w14:textId="77777777" w:rsidR="00712A6F" w:rsidRPr="00B355B0" w:rsidRDefault="00712A6F" w:rsidP="000E76BD">
      <w:pPr>
        <w:autoSpaceDE w:val="0"/>
        <w:autoSpaceDN w:val="0"/>
        <w:adjustRightInd w:val="0"/>
        <w:spacing w:after="0" w:line="240" w:lineRule="auto"/>
        <w:rPr>
          <w:rFonts w:cs="Times New Roman"/>
          <w:b/>
          <w:i/>
          <w:shd w:val="clear" w:color="auto" w:fill="FFFFFF"/>
        </w:rPr>
      </w:pPr>
    </w:p>
    <w:p w14:paraId="5EC6F04B" w14:textId="6561B6FF" w:rsidR="00712A6F" w:rsidRPr="00B355B0" w:rsidRDefault="00712A6F" w:rsidP="000E76BD">
      <w:pPr>
        <w:autoSpaceDE w:val="0"/>
        <w:autoSpaceDN w:val="0"/>
        <w:adjustRightInd w:val="0"/>
        <w:spacing w:after="0" w:line="240" w:lineRule="auto"/>
        <w:rPr>
          <w:rFonts w:cs="Times New Roman"/>
          <w:color w:val="FF0000"/>
          <w:shd w:val="clear" w:color="auto" w:fill="FFFFFF"/>
        </w:rPr>
      </w:pPr>
      <w:r w:rsidRPr="00B355B0">
        <w:rPr>
          <w:rFonts w:cs="Times New Roman"/>
          <w:b/>
          <w:i/>
          <w:shd w:val="clear" w:color="auto" w:fill="FFFFFF"/>
        </w:rPr>
        <w:t>We have supplemented with</w:t>
      </w:r>
      <w:r w:rsidR="002821FF">
        <w:rPr>
          <w:rFonts w:cs="Times New Roman"/>
          <w:b/>
          <w:i/>
          <w:shd w:val="clear" w:color="auto" w:fill="FFFFFF"/>
        </w:rPr>
        <w:t xml:space="preserve"> further explanation</w:t>
      </w:r>
      <w:r w:rsidRPr="00B355B0">
        <w:rPr>
          <w:rFonts w:cs="Times New Roman"/>
          <w:b/>
          <w:i/>
          <w:shd w:val="clear" w:color="auto" w:fill="FFFFFF"/>
        </w:rPr>
        <w:t xml:space="preserve">. </w:t>
      </w:r>
    </w:p>
    <w:p w14:paraId="10FD4F68" w14:textId="77777777" w:rsidR="00712A6F" w:rsidRPr="00B355B0" w:rsidRDefault="00712A6F" w:rsidP="000E76BD">
      <w:pPr>
        <w:autoSpaceDE w:val="0"/>
        <w:autoSpaceDN w:val="0"/>
        <w:adjustRightInd w:val="0"/>
        <w:spacing w:after="0" w:line="240" w:lineRule="auto"/>
        <w:rPr>
          <w:rFonts w:cs="Times New Roman"/>
          <w:color w:val="FF0000"/>
          <w:shd w:val="clear" w:color="auto" w:fill="FFFFFF"/>
        </w:rPr>
      </w:pPr>
    </w:p>
    <w:p w14:paraId="4A28C8A6" w14:textId="77777777" w:rsidR="00B21007" w:rsidRPr="00B355B0" w:rsidRDefault="00721162" w:rsidP="000E76BD">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Reorder figures so that Fig 10 (June) is first.</w:t>
      </w:r>
    </w:p>
    <w:p w14:paraId="0678AE64" w14:textId="77777777" w:rsidR="00712A6F" w:rsidRPr="00B355B0" w:rsidRDefault="00712A6F" w:rsidP="000E76BD">
      <w:pPr>
        <w:autoSpaceDE w:val="0"/>
        <w:autoSpaceDN w:val="0"/>
        <w:adjustRightInd w:val="0"/>
        <w:spacing w:after="0" w:line="240" w:lineRule="auto"/>
        <w:rPr>
          <w:rFonts w:cs="Times New Roman"/>
          <w:b/>
          <w:i/>
          <w:shd w:val="clear" w:color="auto" w:fill="FFFFFF"/>
        </w:rPr>
      </w:pPr>
    </w:p>
    <w:p w14:paraId="19A65243" w14:textId="76729E13" w:rsidR="00B21007" w:rsidRPr="00B355B0" w:rsidRDefault="00B21007"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Change</w:t>
      </w:r>
      <w:r w:rsidR="00712A6F" w:rsidRPr="00B355B0">
        <w:rPr>
          <w:rFonts w:cs="Times New Roman"/>
          <w:b/>
          <w:i/>
          <w:shd w:val="clear" w:color="auto" w:fill="FFFFFF"/>
        </w:rPr>
        <w:t>d</w:t>
      </w:r>
      <w:r w:rsidRPr="00B355B0">
        <w:rPr>
          <w:rFonts w:cs="Times New Roman"/>
          <w:b/>
          <w:i/>
          <w:shd w:val="clear" w:color="auto" w:fill="FFFFFF"/>
        </w:rPr>
        <w:t xml:space="preserve"> as suggested.</w:t>
      </w:r>
    </w:p>
    <w:p w14:paraId="1E4D1847" w14:textId="77777777" w:rsidR="00C47A3E" w:rsidRPr="00B355B0" w:rsidRDefault="00C47A3E" w:rsidP="000E76BD">
      <w:pPr>
        <w:autoSpaceDE w:val="0"/>
        <w:autoSpaceDN w:val="0"/>
        <w:adjustRightInd w:val="0"/>
        <w:spacing w:after="0" w:line="240" w:lineRule="auto"/>
        <w:rPr>
          <w:rFonts w:cs="Times New Roman"/>
        </w:rPr>
      </w:pPr>
    </w:p>
    <w:p w14:paraId="091A2074" w14:textId="77777777" w:rsidR="00C47A3E" w:rsidRPr="00B355B0" w:rsidRDefault="00C47A3E" w:rsidP="00C47A3E">
      <w:pPr>
        <w:rPr>
          <w:rFonts w:cs="Times New Roman"/>
          <w:b/>
          <w:shd w:val="clear" w:color="auto" w:fill="FFFFFF"/>
        </w:rPr>
      </w:pPr>
    </w:p>
    <w:p w14:paraId="1CAE9288" w14:textId="09CDFE2A" w:rsidR="00B21007" w:rsidRPr="00B355B0" w:rsidRDefault="00721162" w:rsidP="00C47A3E">
      <w:pPr>
        <w:rPr>
          <w:rFonts w:cs="Times New Roman"/>
          <w:shd w:val="clear" w:color="auto" w:fill="FFFFFF"/>
        </w:rPr>
      </w:pPr>
      <w:r w:rsidRPr="00B355B0">
        <w:rPr>
          <w:rFonts w:cs="Times New Roman"/>
          <w:shd w:val="clear" w:color="auto" w:fill="FFFFFF"/>
        </w:rPr>
        <w:t xml:space="preserve">- It looks to me that the figures are at a different scale and I expect this to affect the conductivity value. Am I </w:t>
      </w:r>
      <w:proofErr w:type="gramStart"/>
      <w:r w:rsidRPr="00B355B0">
        <w:rPr>
          <w:rFonts w:cs="Times New Roman"/>
          <w:shd w:val="clear" w:color="auto" w:fill="FFFFFF"/>
        </w:rPr>
        <w:t>correct ?</w:t>
      </w:r>
      <w:proofErr w:type="gramEnd"/>
      <w:r w:rsidRPr="00B355B0">
        <w:rPr>
          <w:rFonts w:cs="Times New Roman"/>
          <w:shd w:val="clear" w:color="auto" w:fill="FFFFFF"/>
        </w:rPr>
        <w:t xml:space="preserve"> You cannot compare conductivity at different scales. The scales are important and must be clarified throughout the text.</w:t>
      </w:r>
    </w:p>
    <w:p w14:paraId="3325D303" w14:textId="254B86DF" w:rsidR="0000531D" w:rsidRPr="00B355B0" w:rsidRDefault="00FE5EEE" w:rsidP="00C47A3E">
      <w:pPr>
        <w:rPr>
          <w:rFonts w:cs="Times New Roman"/>
          <w:b/>
          <w:i/>
          <w:shd w:val="clear" w:color="auto" w:fill="FFFFFF"/>
        </w:rPr>
      </w:pPr>
      <w:r>
        <w:rPr>
          <w:rFonts w:cs="Times New Roman"/>
          <w:b/>
          <w:i/>
          <w:shd w:val="clear" w:color="auto" w:fill="FFFFFF"/>
        </w:rPr>
        <w:t>In general, t</w:t>
      </w:r>
      <w:r w:rsidR="00C47A3E" w:rsidRPr="00B355B0">
        <w:rPr>
          <w:rFonts w:cs="Times New Roman"/>
          <w:b/>
          <w:i/>
          <w:shd w:val="clear" w:color="auto" w:fill="FFFFFF"/>
        </w:rPr>
        <w:t xml:space="preserve">he </w:t>
      </w:r>
      <w:r w:rsidR="009A38C8">
        <w:rPr>
          <w:rFonts w:cs="Times New Roman"/>
          <w:b/>
          <w:i/>
          <w:shd w:val="clear" w:color="auto" w:fill="FFFFFF"/>
        </w:rPr>
        <w:t xml:space="preserve">effective </w:t>
      </w:r>
      <w:r w:rsidR="00C47A3E" w:rsidRPr="00B355B0">
        <w:rPr>
          <w:rFonts w:cs="Times New Roman"/>
          <w:b/>
          <w:i/>
          <w:shd w:val="clear" w:color="auto" w:fill="FFFFFF"/>
        </w:rPr>
        <w:t xml:space="preserve">conductivity </w:t>
      </w:r>
      <w:r>
        <w:rPr>
          <w:rFonts w:cs="Times New Roman"/>
          <w:b/>
          <w:i/>
          <w:shd w:val="clear" w:color="auto" w:fill="FFFFFF"/>
        </w:rPr>
        <w:t xml:space="preserve">of a </w:t>
      </w:r>
      <w:r w:rsidR="00250910">
        <w:rPr>
          <w:rFonts w:cs="Times New Roman"/>
          <w:b/>
          <w:i/>
          <w:shd w:val="clear" w:color="auto" w:fill="FFFFFF"/>
        </w:rPr>
        <w:t xml:space="preserve">statistically homogeneous </w:t>
      </w:r>
      <w:r>
        <w:rPr>
          <w:rFonts w:cs="Times New Roman"/>
          <w:b/>
          <w:i/>
          <w:shd w:val="clear" w:color="auto" w:fill="FFFFFF"/>
        </w:rPr>
        <w:t xml:space="preserve">two phase composite </w:t>
      </w:r>
      <w:r w:rsidR="00C47A3E" w:rsidRPr="00B355B0">
        <w:rPr>
          <w:rFonts w:cs="Times New Roman"/>
          <w:b/>
          <w:i/>
          <w:shd w:val="clear" w:color="auto" w:fill="FFFFFF"/>
        </w:rPr>
        <w:t>really only depends on the geometry</w:t>
      </w:r>
      <w:r>
        <w:rPr>
          <w:rFonts w:cs="Times New Roman"/>
          <w:b/>
          <w:i/>
          <w:shd w:val="clear" w:color="auto" w:fill="FFFFFF"/>
        </w:rPr>
        <w:t xml:space="preserve"> of the mixture and the conductivities of the constit</w:t>
      </w:r>
      <w:r w:rsidR="00681DF0">
        <w:rPr>
          <w:rFonts w:cs="Times New Roman"/>
          <w:b/>
          <w:i/>
          <w:shd w:val="clear" w:color="auto" w:fill="FFFFFF"/>
        </w:rPr>
        <w:t>uents – it’s a property of the material and does not depend on sample size (although there are finite size effects for finite samples). T</w:t>
      </w:r>
      <w:r>
        <w:rPr>
          <w:rFonts w:cs="Times New Roman"/>
          <w:b/>
          <w:i/>
          <w:shd w:val="clear" w:color="auto" w:fill="FFFFFF"/>
        </w:rPr>
        <w:t>he conductance</w:t>
      </w:r>
      <w:r w:rsidR="0000531D">
        <w:rPr>
          <w:rFonts w:cs="Times New Roman"/>
          <w:b/>
          <w:i/>
          <w:shd w:val="clear" w:color="auto" w:fill="FFFFFF"/>
        </w:rPr>
        <w:t xml:space="preserve"> does depend on the sample size, and in Equation (1) a conductance (which is related to how much total current or fluid flows) is defined, but the “conductivities” that are used in the calculations have been normalized by the largest one in Equation (3). The results we obtain can be used to compare idealized, effective flow through different types of configurations. However, as we have said, careful consideration of relating our networks to actual flow rates across the surface of sea ice will be considered in detail in future work.</w:t>
      </w:r>
    </w:p>
    <w:p w14:paraId="5494F7AD" w14:textId="48855383" w:rsidR="00B21007" w:rsidRPr="00B355B0" w:rsidRDefault="00721162" w:rsidP="00C47A3E">
      <w:pPr>
        <w:rPr>
          <w:rFonts w:cs="Times New Roman"/>
          <w:b/>
          <w:i/>
          <w:shd w:val="clear" w:color="auto" w:fill="FFFFFF"/>
        </w:rPr>
      </w:pPr>
      <w:r w:rsidRPr="00B355B0">
        <w:rPr>
          <w:rFonts w:cs="Times New Roman"/>
          <w:color w:val="222222"/>
        </w:rPr>
        <w:br/>
      </w:r>
      <w:r w:rsidRPr="00B355B0">
        <w:rPr>
          <w:rFonts w:cs="Times New Roman"/>
          <w:color w:val="222222"/>
          <w:shd w:val="clear" w:color="auto" w:fill="FFFFFF"/>
        </w:rPr>
        <w:t>- L486-L492: I do not understand.</w:t>
      </w:r>
    </w:p>
    <w:p w14:paraId="057897F9" w14:textId="1EAB892E" w:rsidR="00712A6F" w:rsidRPr="00B355B0" w:rsidRDefault="00712A6F" w:rsidP="00712A6F">
      <w:pPr>
        <w:autoSpaceDE w:val="0"/>
        <w:autoSpaceDN w:val="0"/>
        <w:adjustRightInd w:val="0"/>
        <w:spacing w:after="0" w:line="240" w:lineRule="auto"/>
        <w:rPr>
          <w:rFonts w:cs="Times New Roman"/>
          <w:color w:val="FF0000"/>
          <w:shd w:val="clear" w:color="auto" w:fill="FFFFFF"/>
        </w:rPr>
      </w:pPr>
      <w:r w:rsidRPr="00B355B0">
        <w:rPr>
          <w:rFonts w:cs="Times New Roman"/>
          <w:b/>
          <w:i/>
          <w:shd w:val="clear" w:color="auto" w:fill="FFFFFF"/>
        </w:rPr>
        <w:t>We have added an explanation</w:t>
      </w:r>
      <w:r w:rsidR="00C47A3E" w:rsidRPr="00B355B0">
        <w:rPr>
          <w:rFonts w:cs="Times New Roman"/>
          <w:b/>
          <w:i/>
          <w:shd w:val="clear" w:color="auto" w:fill="FFFFFF"/>
        </w:rPr>
        <w:t xml:space="preserve"> to the text</w:t>
      </w:r>
      <w:r w:rsidRPr="00B355B0">
        <w:rPr>
          <w:rFonts w:cs="Times New Roman"/>
          <w:b/>
          <w:i/>
          <w:shd w:val="clear" w:color="auto" w:fill="FFFFFF"/>
        </w:rPr>
        <w:t xml:space="preserve"> to clarify. </w:t>
      </w:r>
    </w:p>
    <w:p w14:paraId="71EE9517" w14:textId="247FA9A0" w:rsidR="00B21007" w:rsidRPr="00B355B0" w:rsidRDefault="00721162" w:rsidP="00234BE6">
      <w:pPr>
        <w:autoSpaceDE w:val="0"/>
        <w:autoSpaceDN w:val="0"/>
        <w:adjustRightInd w:val="0"/>
        <w:spacing w:after="0" w:line="240" w:lineRule="auto"/>
        <w:rPr>
          <w:rFonts w:cs="Times New Roman"/>
          <w:color w:val="222222"/>
          <w:shd w:val="clear" w:color="auto" w:fill="FFFFFF"/>
        </w:rPr>
      </w:pPr>
      <w:r w:rsidRPr="00B355B0">
        <w:rPr>
          <w:rFonts w:cs="Times New Roman"/>
          <w:color w:val="222222"/>
        </w:rPr>
        <w:br/>
      </w:r>
      <w:r w:rsidRPr="00B355B0">
        <w:rPr>
          <w:rFonts w:cs="Times New Roman"/>
          <w:color w:val="222222"/>
          <w:shd w:val="clear" w:color="auto" w:fill="FFFFFF"/>
        </w:rPr>
        <w:t xml:space="preserve">- In figures 6 to 10 I do not understand why only a subsample of melt ponds is </w:t>
      </w:r>
      <w:proofErr w:type="gramStart"/>
      <w:r w:rsidRPr="00B355B0">
        <w:rPr>
          <w:rFonts w:cs="Times New Roman"/>
          <w:color w:val="222222"/>
          <w:shd w:val="clear" w:color="auto" w:fill="FFFFFF"/>
        </w:rPr>
        <w:t>highlighted ?</w:t>
      </w:r>
      <w:proofErr w:type="gramEnd"/>
    </w:p>
    <w:p w14:paraId="757B28F4" w14:textId="77777777" w:rsidR="00712A6F" w:rsidRPr="00B355B0" w:rsidRDefault="00712A6F" w:rsidP="000E76BD">
      <w:pPr>
        <w:autoSpaceDE w:val="0"/>
        <w:autoSpaceDN w:val="0"/>
        <w:adjustRightInd w:val="0"/>
        <w:spacing w:after="0" w:line="240" w:lineRule="auto"/>
        <w:rPr>
          <w:rFonts w:cs="Times New Roman"/>
          <w:color w:val="FF0000"/>
          <w:shd w:val="clear" w:color="auto" w:fill="FFFFFF"/>
        </w:rPr>
      </w:pPr>
    </w:p>
    <w:p w14:paraId="583C3A10" w14:textId="10016AF8" w:rsidR="00712A6F" w:rsidRPr="00B355B0" w:rsidRDefault="00712A6F" w:rsidP="000E76BD">
      <w:pPr>
        <w:autoSpaceDE w:val="0"/>
        <w:autoSpaceDN w:val="0"/>
        <w:adjustRightInd w:val="0"/>
        <w:spacing w:after="0" w:line="240" w:lineRule="auto"/>
        <w:rPr>
          <w:rFonts w:cs="Times New Roman"/>
          <w:b/>
          <w:i/>
          <w:shd w:val="clear" w:color="auto" w:fill="FFFFFF"/>
        </w:rPr>
      </w:pPr>
      <w:r w:rsidRPr="00B355B0">
        <w:rPr>
          <w:rFonts w:cs="Times New Roman"/>
          <w:b/>
          <w:i/>
          <w:shd w:val="clear" w:color="auto" w:fill="FFFFFF"/>
        </w:rPr>
        <w:t>We have a</w:t>
      </w:r>
      <w:r w:rsidR="00C47A3E" w:rsidRPr="00B355B0">
        <w:rPr>
          <w:rFonts w:cs="Times New Roman"/>
          <w:b/>
          <w:i/>
          <w:shd w:val="clear" w:color="auto" w:fill="FFFFFF"/>
        </w:rPr>
        <w:t xml:space="preserve">dded an explanation to clarify. We highlighted only the ponds which were connected to the battery nodes to keep the images free from unnecessary clutter. </w:t>
      </w:r>
    </w:p>
    <w:p w14:paraId="02CABB3C" w14:textId="638A032E" w:rsidR="00C47A3E" w:rsidRPr="00B355B0" w:rsidRDefault="00721162" w:rsidP="00C47A3E">
      <w:pPr>
        <w:rPr>
          <w:rFonts w:cs="Times New Roman"/>
          <w:b/>
          <w:shd w:val="clear" w:color="auto" w:fill="FFFFFF"/>
        </w:rPr>
      </w:pPr>
      <w:r w:rsidRPr="00B355B0">
        <w:rPr>
          <w:rFonts w:cs="Times New Roman"/>
          <w:color w:val="222222"/>
        </w:rPr>
        <w:br/>
      </w:r>
      <w:r w:rsidRPr="00B355B0">
        <w:rPr>
          <w:rFonts w:cs="Times New Roman"/>
          <w:color w:val="222222"/>
          <w:shd w:val="clear" w:color="auto" w:fill="FFFFFF"/>
        </w:rPr>
        <w:t>Conclusions:</w:t>
      </w:r>
      <w:r w:rsidR="003B6815">
        <w:rPr>
          <w:rFonts w:cs="Times New Roman"/>
          <w:color w:val="222222"/>
        </w:rPr>
        <w:br/>
      </w:r>
    </w:p>
    <w:p w14:paraId="236471D2" w14:textId="17326148" w:rsidR="00BF5C2F" w:rsidRDefault="00721162" w:rsidP="000E76BD">
      <w:pPr>
        <w:autoSpaceDE w:val="0"/>
        <w:autoSpaceDN w:val="0"/>
        <w:adjustRightInd w:val="0"/>
        <w:spacing w:after="0" w:line="240" w:lineRule="auto"/>
        <w:rPr>
          <w:rFonts w:cs="Times New Roman"/>
          <w:shd w:val="clear" w:color="auto" w:fill="FFFFFF"/>
        </w:rPr>
      </w:pPr>
      <w:r w:rsidRPr="00B355B0">
        <w:rPr>
          <w:rFonts w:cs="Times New Roman"/>
          <w:shd w:val="clear" w:color="auto" w:fill="FFFFFF"/>
        </w:rPr>
        <w:lastRenderedPageBreak/>
        <w:t xml:space="preserve">- The conclusion is far too weak. What are the implications of this </w:t>
      </w:r>
      <w:proofErr w:type="gramStart"/>
      <w:r w:rsidRPr="00B355B0">
        <w:rPr>
          <w:rFonts w:cs="Times New Roman"/>
          <w:shd w:val="clear" w:color="auto" w:fill="FFFFFF"/>
        </w:rPr>
        <w:t>work ?</w:t>
      </w:r>
      <w:proofErr w:type="gramEnd"/>
      <w:r w:rsidRPr="00B355B0">
        <w:rPr>
          <w:rFonts w:cs="Times New Roman"/>
          <w:shd w:val="clear" w:color="auto" w:fill="FFFFFF"/>
        </w:rPr>
        <w:t xml:space="preserve"> Why do we care…?</w:t>
      </w:r>
    </w:p>
    <w:p w14:paraId="40A8D720" w14:textId="77777777" w:rsidR="003B6815" w:rsidRDefault="003B6815" w:rsidP="000E76BD">
      <w:pPr>
        <w:autoSpaceDE w:val="0"/>
        <w:autoSpaceDN w:val="0"/>
        <w:adjustRightInd w:val="0"/>
        <w:spacing w:after="0" w:line="240" w:lineRule="auto"/>
        <w:rPr>
          <w:rFonts w:cs="Times New Roman"/>
          <w:shd w:val="clear" w:color="auto" w:fill="FFFFFF"/>
        </w:rPr>
      </w:pPr>
    </w:p>
    <w:p w14:paraId="2851B12E" w14:textId="19B6B194" w:rsidR="003B6815" w:rsidRPr="003B6815" w:rsidRDefault="003B6815" w:rsidP="000E76BD">
      <w:pPr>
        <w:autoSpaceDE w:val="0"/>
        <w:autoSpaceDN w:val="0"/>
        <w:adjustRightInd w:val="0"/>
        <w:spacing w:after="0" w:line="240" w:lineRule="auto"/>
        <w:rPr>
          <w:rFonts w:cs="Times New Roman"/>
          <w:b/>
          <w:i/>
          <w:shd w:val="clear" w:color="auto" w:fill="FFFFFF"/>
        </w:rPr>
      </w:pPr>
      <w:r>
        <w:rPr>
          <w:rFonts w:cs="Times New Roman"/>
          <w:b/>
          <w:i/>
          <w:shd w:val="clear" w:color="auto" w:fill="FFFFFF"/>
        </w:rPr>
        <w:t>We have significantly added to</w:t>
      </w:r>
      <w:r w:rsidRPr="003B6815">
        <w:rPr>
          <w:rFonts w:cs="Times New Roman"/>
          <w:b/>
          <w:i/>
          <w:shd w:val="clear" w:color="auto" w:fill="FFFFFF"/>
        </w:rPr>
        <w:t xml:space="preserve"> the Conclusions section</w:t>
      </w:r>
      <w:r>
        <w:rPr>
          <w:rFonts w:cs="Times New Roman"/>
          <w:b/>
          <w:i/>
          <w:shd w:val="clear" w:color="auto" w:fill="FFFFFF"/>
        </w:rPr>
        <w:t xml:space="preserve"> to address this important point</w:t>
      </w:r>
      <w:r w:rsidRPr="003B6815">
        <w:rPr>
          <w:rFonts w:cs="Times New Roman"/>
          <w:b/>
          <w:i/>
          <w:shd w:val="clear" w:color="auto" w:fill="FFFFFF"/>
        </w:rPr>
        <w:t>.</w:t>
      </w:r>
    </w:p>
    <w:p w14:paraId="5D2D1CCE" w14:textId="77777777" w:rsidR="00712A6F" w:rsidRDefault="00712A6F" w:rsidP="000E76BD">
      <w:pPr>
        <w:autoSpaceDE w:val="0"/>
        <w:autoSpaceDN w:val="0"/>
        <w:adjustRightInd w:val="0"/>
        <w:spacing w:after="0" w:line="240" w:lineRule="auto"/>
        <w:rPr>
          <w:rFonts w:ascii="Arial" w:hAnsi="Arial" w:cs="Arial"/>
          <w:sz w:val="19"/>
          <w:szCs w:val="19"/>
          <w:shd w:val="clear" w:color="auto" w:fill="FFFFFF"/>
        </w:rPr>
      </w:pPr>
    </w:p>
    <w:p w14:paraId="26B6F4DD" w14:textId="367DA97D" w:rsidR="00712A6F" w:rsidRDefault="00712A6F" w:rsidP="000E76BD">
      <w:pPr>
        <w:autoSpaceDE w:val="0"/>
        <w:autoSpaceDN w:val="0"/>
        <w:adjustRightInd w:val="0"/>
        <w:spacing w:after="0" w:line="240" w:lineRule="auto"/>
        <w:rPr>
          <w:rFonts w:ascii="Arial" w:hAnsi="Arial" w:cs="Arial"/>
          <w:color w:val="4F81BD" w:themeColor="accent1"/>
          <w:sz w:val="19"/>
          <w:szCs w:val="19"/>
          <w:shd w:val="clear" w:color="auto" w:fill="FFFFFF"/>
        </w:rPr>
      </w:pPr>
    </w:p>
    <w:p w14:paraId="1FA85A52" w14:textId="77777777" w:rsidR="00B31313" w:rsidRDefault="00B31313" w:rsidP="000E76BD">
      <w:pPr>
        <w:autoSpaceDE w:val="0"/>
        <w:autoSpaceDN w:val="0"/>
        <w:adjustRightInd w:val="0"/>
        <w:spacing w:after="0" w:line="240" w:lineRule="auto"/>
        <w:rPr>
          <w:rFonts w:ascii="Arial" w:hAnsi="Arial" w:cs="Arial"/>
          <w:color w:val="4F81BD" w:themeColor="accent1"/>
          <w:sz w:val="19"/>
          <w:szCs w:val="19"/>
          <w:shd w:val="clear" w:color="auto" w:fill="FFFFFF"/>
        </w:rPr>
      </w:pPr>
    </w:p>
    <w:p w14:paraId="742B33BE" w14:textId="063A265D" w:rsidR="00B31313" w:rsidRPr="00B21007" w:rsidRDefault="00B31313" w:rsidP="000E76BD">
      <w:pPr>
        <w:autoSpaceDE w:val="0"/>
        <w:autoSpaceDN w:val="0"/>
        <w:adjustRightInd w:val="0"/>
        <w:spacing w:after="0" w:line="240" w:lineRule="auto"/>
        <w:rPr>
          <w:rFonts w:ascii="Arial" w:hAnsi="Arial" w:cs="Arial"/>
          <w:color w:val="4F81BD" w:themeColor="accent1"/>
          <w:sz w:val="19"/>
          <w:szCs w:val="19"/>
          <w:shd w:val="clear" w:color="auto" w:fill="FFFFFF"/>
        </w:rPr>
      </w:pPr>
    </w:p>
    <w:sectPr w:rsidR="00B31313" w:rsidRPr="00B2100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Lucida Grande">
    <w:altName w:val="Franklin Gothic Medium Cond"/>
    <w:charset w:val="00"/>
    <w:family w:val="auto"/>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1162"/>
    <w:rsid w:val="00000EA3"/>
    <w:rsid w:val="0000531D"/>
    <w:rsid w:val="00005430"/>
    <w:rsid w:val="000334F6"/>
    <w:rsid w:val="00033E7F"/>
    <w:rsid w:val="000537BE"/>
    <w:rsid w:val="00057045"/>
    <w:rsid w:val="0005778B"/>
    <w:rsid w:val="000603DD"/>
    <w:rsid w:val="00075AF8"/>
    <w:rsid w:val="000840BD"/>
    <w:rsid w:val="000873C0"/>
    <w:rsid w:val="000A4B03"/>
    <w:rsid w:val="000D0397"/>
    <w:rsid w:val="000E6871"/>
    <w:rsid w:val="000E76BD"/>
    <w:rsid w:val="00106EAA"/>
    <w:rsid w:val="00110C5F"/>
    <w:rsid w:val="00142D0D"/>
    <w:rsid w:val="001670A5"/>
    <w:rsid w:val="00173A56"/>
    <w:rsid w:val="0019581F"/>
    <w:rsid w:val="001A5C54"/>
    <w:rsid w:val="001B48A8"/>
    <w:rsid w:val="001C3CFB"/>
    <w:rsid w:val="001E4436"/>
    <w:rsid w:val="00202A54"/>
    <w:rsid w:val="00207228"/>
    <w:rsid w:val="00210875"/>
    <w:rsid w:val="00223DB3"/>
    <w:rsid w:val="00234BE6"/>
    <w:rsid w:val="00237B7F"/>
    <w:rsid w:val="00250910"/>
    <w:rsid w:val="00255CF0"/>
    <w:rsid w:val="00256E69"/>
    <w:rsid w:val="00274D7D"/>
    <w:rsid w:val="002821FF"/>
    <w:rsid w:val="002A0A6D"/>
    <w:rsid w:val="002A6CF1"/>
    <w:rsid w:val="002B194C"/>
    <w:rsid w:val="002C7211"/>
    <w:rsid w:val="00300A3C"/>
    <w:rsid w:val="00305075"/>
    <w:rsid w:val="00307285"/>
    <w:rsid w:val="00312178"/>
    <w:rsid w:val="003346BF"/>
    <w:rsid w:val="00335430"/>
    <w:rsid w:val="00335EFC"/>
    <w:rsid w:val="00376FE2"/>
    <w:rsid w:val="00377C8C"/>
    <w:rsid w:val="00377DE6"/>
    <w:rsid w:val="0038464A"/>
    <w:rsid w:val="00385AF5"/>
    <w:rsid w:val="003B6815"/>
    <w:rsid w:val="003E2900"/>
    <w:rsid w:val="00417A47"/>
    <w:rsid w:val="00445687"/>
    <w:rsid w:val="00457172"/>
    <w:rsid w:val="004647F3"/>
    <w:rsid w:val="004733B2"/>
    <w:rsid w:val="004A6543"/>
    <w:rsid w:val="004B3F0F"/>
    <w:rsid w:val="004B5301"/>
    <w:rsid w:val="004C7040"/>
    <w:rsid w:val="004C762C"/>
    <w:rsid w:val="004E1BB7"/>
    <w:rsid w:val="004E7AFB"/>
    <w:rsid w:val="004F245A"/>
    <w:rsid w:val="00501A46"/>
    <w:rsid w:val="00504A81"/>
    <w:rsid w:val="00574055"/>
    <w:rsid w:val="005A3550"/>
    <w:rsid w:val="005A56A2"/>
    <w:rsid w:val="005B1C57"/>
    <w:rsid w:val="005C101F"/>
    <w:rsid w:val="005D7705"/>
    <w:rsid w:val="005F44FD"/>
    <w:rsid w:val="005F5585"/>
    <w:rsid w:val="0060031F"/>
    <w:rsid w:val="006051A2"/>
    <w:rsid w:val="006075B6"/>
    <w:rsid w:val="00626330"/>
    <w:rsid w:val="00631A7E"/>
    <w:rsid w:val="006325B9"/>
    <w:rsid w:val="0064207D"/>
    <w:rsid w:val="0064234B"/>
    <w:rsid w:val="00646FD0"/>
    <w:rsid w:val="00647609"/>
    <w:rsid w:val="00681DF0"/>
    <w:rsid w:val="0068256F"/>
    <w:rsid w:val="00684223"/>
    <w:rsid w:val="006A4DAA"/>
    <w:rsid w:val="006C35F3"/>
    <w:rsid w:val="006D76A4"/>
    <w:rsid w:val="006E0B3C"/>
    <w:rsid w:val="006E210C"/>
    <w:rsid w:val="007123C0"/>
    <w:rsid w:val="00712A6F"/>
    <w:rsid w:val="00721162"/>
    <w:rsid w:val="00724DDE"/>
    <w:rsid w:val="007720B3"/>
    <w:rsid w:val="007A2EFB"/>
    <w:rsid w:val="007B5248"/>
    <w:rsid w:val="007B6234"/>
    <w:rsid w:val="007D7AB1"/>
    <w:rsid w:val="007E5D7F"/>
    <w:rsid w:val="007E6727"/>
    <w:rsid w:val="007F1043"/>
    <w:rsid w:val="008342B0"/>
    <w:rsid w:val="008444C9"/>
    <w:rsid w:val="0084564B"/>
    <w:rsid w:val="00851D52"/>
    <w:rsid w:val="00873D5B"/>
    <w:rsid w:val="008760D1"/>
    <w:rsid w:val="008A6A16"/>
    <w:rsid w:val="008B342A"/>
    <w:rsid w:val="008C1162"/>
    <w:rsid w:val="008C22FF"/>
    <w:rsid w:val="008C2CC0"/>
    <w:rsid w:val="0091520E"/>
    <w:rsid w:val="00923FE9"/>
    <w:rsid w:val="00963B05"/>
    <w:rsid w:val="009746D6"/>
    <w:rsid w:val="00994854"/>
    <w:rsid w:val="00996902"/>
    <w:rsid w:val="009A38C8"/>
    <w:rsid w:val="009C36E0"/>
    <w:rsid w:val="009F1E32"/>
    <w:rsid w:val="009F3564"/>
    <w:rsid w:val="00A05B63"/>
    <w:rsid w:val="00A25728"/>
    <w:rsid w:val="00A25C7E"/>
    <w:rsid w:val="00A309C4"/>
    <w:rsid w:val="00A32166"/>
    <w:rsid w:val="00AA030F"/>
    <w:rsid w:val="00AB6021"/>
    <w:rsid w:val="00AB70CB"/>
    <w:rsid w:val="00AC0A2D"/>
    <w:rsid w:val="00AE7712"/>
    <w:rsid w:val="00AE79D0"/>
    <w:rsid w:val="00B020AD"/>
    <w:rsid w:val="00B04B1C"/>
    <w:rsid w:val="00B21007"/>
    <w:rsid w:val="00B2318B"/>
    <w:rsid w:val="00B31313"/>
    <w:rsid w:val="00B355B0"/>
    <w:rsid w:val="00B51C67"/>
    <w:rsid w:val="00B51FEF"/>
    <w:rsid w:val="00B649CB"/>
    <w:rsid w:val="00B66611"/>
    <w:rsid w:val="00BA433E"/>
    <w:rsid w:val="00BA7E91"/>
    <w:rsid w:val="00BF5C2F"/>
    <w:rsid w:val="00C0512D"/>
    <w:rsid w:val="00C27935"/>
    <w:rsid w:val="00C47A3E"/>
    <w:rsid w:val="00C56545"/>
    <w:rsid w:val="00C6179E"/>
    <w:rsid w:val="00C6611C"/>
    <w:rsid w:val="00C80F4D"/>
    <w:rsid w:val="00C94ED5"/>
    <w:rsid w:val="00CA1A55"/>
    <w:rsid w:val="00CC0939"/>
    <w:rsid w:val="00CC6A69"/>
    <w:rsid w:val="00D119A8"/>
    <w:rsid w:val="00D12391"/>
    <w:rsid w:val="00D15E87"/>
    <w:rsid w:val="00D17888"/>
    <w:rsid w:val="00D228A9"/>
    <w:rsid w:val="00D33A74"/>
    <w:rsid w:val="00D360FB"/>
    <w:rsid w:val="00D46876"/>
    <w:rsid w:val="00D748A0"/>
    <w:rsid w:val="00D77AB9"/>
    <w:rsid w:val="00D80497"/>
    <w:rsid w:val="00D8660F"/>
    <w:rsid w:val="00DE72C9"/>
    <w:rsid w:val="00E00B2A"/>
    <w:rsid w:val="00E07FD3"/>
    <w:rsid w:val="00E26A0F"/>
    <w:rsid w:val="00E54C0B"/>
    <w:rsid w:val="00E85117"/>
    <w:rsid w:val="00E935F2"/>
    <w:rsid w:val="00E946AB"/>
    <w:rsid w:val="00EA1EC4"/>
    <w:rsid w:val="00EC0DAD"/>
    <w:rsid w:val="00EC6497"/>
    <w:rsid w:val="00EC6929"/>
    <w:rsid w:val="00ED4CC9"/>
    <w:rsid w:val="00ED7042"/>
    <w:rsid w:val="00F10931"/>
    <w:rsid w:val="00F16871"/>
    <w:rsid w:val="00F249C3"/>
    <w:rsid w:val="00F24ECE"/>
    <w:rsid w:val="00F3081E"/>
    <w:rsid w:val="00F4785A"/>
    <w:rsid w:val="00F50FD2"/>
    <w:rsid w:val="00F51CC5"/>
    <w:rsid w:val="00F5588D"/>
    <w:rsid w:val="00F6008C"/>
    <w:rsid w:val="00F6678B"/>
    <w:rsid w:val="00F75021"/>
    <w:rsid w:val="00FB644C"/>
    <w:rsid w:val="00FC45C0"/>
    <w:rsid w:val="00FD0406"/>
    <w:rsid w:val="00FD1816"/>
    <w:rsid w:val="00FD5699"/>
    <w:rsid w:val="00FE5E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071DEE"/>
  <w15:docId w15:val="{93A5B108-5CEA-4795-A1E4-041DEFC75D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0537BE"/>
    <w:rPr>
      <w:sz w:val="18"/>
      <w:szCs w:val="18"/>
    </w:rPr>
  </w:style>
  <w:style w:type="paragraph" w:styleId="CommentText">
    <w:name w:val="annotation text"/>
    <w:basedOn w:val="Normal"/>
    <w:link w:val="CommentTextChar"/>
    <w:uiPriority w:val="99"/>
    <w:semiHidden/>
    <w:unhideWhenUsed/>
    <w:rsid w:val="000537BE"/>
    <w:pPr>
      <w:spacing w:line="240" w:lineRule="auto"/>
    </w:pPr>
    <w:rPr>
      <w:sz w:val="24"/>
      <w:szCs w:val="24"/>
    </w:rPr>
  </w:style>
  <w:style w:type="character" w:customStyle="1" w:styleId="CommentTextChar">
    <w:name w:val="Comment Text Char"/>
    <w:basedOn w:val="DefaultParagraphFont"/>
    <w:link w:val="CommentText"/>
    <w:uiPriority w:val="99"/>
    <w:semiHidden/>
    <w:rsid w:val="000537BE"/>
    <w:rPr>
      <w:sz w:val="24"/>
      <w:szCs w:val="24"/>
    </w:rPr>
  </w:style>
  <w:style w:type="paragraph" w:styleId="CommentSubject">
    <w:name w:val="annotation subject"/>
    <w:basedOn w:val="CommentText"/>
    <w:next w:val="CommentText"/>
    <w:link w:val="CommentSubjectChar"/>
    <w:uiPriority w:val="99"/>
    <w:semiHidden/>
    <w:unhideWhenUsed/>
    <w:rsid w:val="000537BE"/>
    <w:rPr>
      <w:b/>
      <w:bCs/>
      <w:sz w:val="20"/>
      <w:szCs w:val="20"/>
    </w:rPr>
  </w:style>
  <w:style w:type="character" w:customStyle="1" w:styleId="CommentSubjectChar">
    <w:name w:val="Comment Subject Char"/>
    <w:basedOn w:val="CommentTextChar"/>
    <w:link w:val="CommentSubject"/>
    <w:uiPriority w:val="99"/>
    <w:semiHidden/>
    <w:rsid w:val="000537BE"/>
    <w:rPr>
      <w:b/>
      <w:bCs/>
      <w:sz w:val="20"/>
      <w:szCs w:val="20"/>
    </w:rPr>
  </w:style>
  <w:style w:type="paragraph" w:styleId="BalloonText">
    <w:name w:val="Balloon Text"/>
    <w:basedOn w:val="Normal"/>
    <w:link w:val="BalloonTextChar"/>
    <w:uiPriority w:val="99"/>
    <w:semiHidden/>
    <w:unhideWhenUsed/>
    <w:rsid w:val="000537BE"/>
    <w:pPr>
      <w:spacing w:after="0" w:line="240" w:lineRule="auto"/>
    </w:pPr>
    <w:rPr>
      <w:rFonts w:ascii="Lucida Grande" w:hAnsi="Lucida Grande"/>
      <w:sz w:val="18"/>
      <w:szCs w:val="18"/>
    </w:rPr>
  </w:style>
  <w:style w:type="character" w:customStyle="1" w:styleId="BalloonTextChar">
    <w:name w:val="Balloon Text Char"/>
    <w:basedOn w:val="DefaultParagraphFont"/>
    <w:link w:val="BalloonText"/>
    <w:uiPriority w:val="99"/>
    <w:semiHidden/>
    <w:rsid w:val="000537BE"/>
    <w:rPr>
      <w:rFonts w:ascii="Lucida Grande" w:hAnsi="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D49FD1-0DCF-438D-8DCD-9A4B31E6D9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3112</TotalTime>
  <Pages>10</Pages>
  <Words>3227</Words>
  <Characters>15651</Characters>
  <Application>Microsoft Office Word</Application>
  <DocSecurity>0</DocSecurity>
  <Lines>401</Lines>
  <Paragraphs>132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Meenakshi</dc:creator>
  <cp:lastModifiedBy>Kenneth Golden</cp:lastModifiedBy>
  <cp:revision>112</cp:revision>
  <dcterms:created xsi:type="dcterms:W3CDTF">2015-08-03T16:47:00Z</dcterms:created>
  <dcterms:modified xsi:type="dcterms:W3CDTF">2015-08-07T00:01:00Z</dcterms:modified>
</cp:coreProperties>
</file>