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 xml:space="preserve">Fluid flow through sea ice governs a broad range </w:t>
      </w:r>
      <w:r>
        <w:rPr>
          <w:rFonts w:ascii="Fn" w:hAnsi="Fn" w:cs="Fn"/>
          <w:sz w:val="10"/>
          <w:szCs w:val="10"/>
        </w:rPr>
        <w:t xml:space="preserve">3 </w:t>
      </w:r>
      <w:r>
        <w:rPr>
          <w:rFonts w:ascii="Fm" w:hAnsi="Fm" w:cs="Fm"/>
          <w:sz w:val="24"/>
          <w:szCs w:val="24"/>
        </w:rPr>
        <w:t>of geophysical and bi-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 </w:t>
      </w:r>
      <w:proofErr w:type="spellStart"/>
      <w:r>
        <w:rPr>
          <w:rFonts w:ascii="Fm" w:hAnsi="Fm" w:cs="Fm"/>
          <w:sz w:val="24"/>
          <w:szCs w:val="24"/>
        </w:rPr>
        <w:t>ological</w:t>
      </w:r>
      <w:proofErr w:type="spellEnd"/>
      <w:r>
        <w:rPr>
          <w:rFonts w:ascii="Fm" w:hAnsi="Fm" w:cs="Fm"/>
          <w:sz w:val="24"/>
          <w:szCs w:val="24"/>
        </w:rPr>
        <w:t xml:space="preserve"> processes in the polar marine environment. For example, the </w:t>
      </w:r>
      <w:proofErr w:type="spellStart"/>
      <w:r>
        <w:rPr>
          <w:rFonts w:ascii="Fm" w:hAnsi="Fm" w:cs="Fm"/>
          <w:sz w:val="24"/>
          <w:szCs w:val="24"/>
        </w:rPr>
        <w:t>evo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 </w:t>
      </w:r>
      <w:proofErr w:type="spellStart"/>
      <w:r>
        <w:rPr>
          <w:rFonts w:ascii="Fm" w:hAnsi="Fm" w:cs="Fm"/>
          <w:sz w:val="24"/>
          <w:szCs w:val="24"/>
        </w:rPr>
        <w:t>lution</w:t>
      </w:r>
      <w:proofErr w:type="spellEnd"/>
      <w:r>
        <w:rPr>
          <w:rFonts w:ascii="Fm" w:hAnsi="Fm" w:cs="Fm"/>
          <w:sz w:val="24"/>
          <w:szCs w:val="24"/>
        </w:rPr>
        <w:t xml:space="preserve"> of melt ponds and sea ice albedo, which is important in climate mod-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 </w:t>
      </w:r>
      <w:proofErr w:type="spellStart"/>
      <w:r>
        <w:rPr>
          <w:rFonts w:ascii="Fm" w:hAnsi="Fm" w:cs="Fm"/>
          <w:sz w:val="24"/>
          <w:szCs w:val="24"/>
        </w:rPr>
        <w:t>eling</w:t>
      </w:r>
      <w:proofErr w:type="spellEnd"/>
      <w:r>
        <w:rPr>
          <w:rFonts w:ascii="Fm" w:hAnsi="Fm" w:cs="Fm"/>
          <w:sz w:val="24"/>
          <w:szCs w:val="24"/>
        </w:rPr>
        <w:t>, is constrained by drainage through the porous brine microstructure.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 </w:t>
      </w:r>
      <w:r>
        <w:rPr>
          <w:rFonts w:ascii="Fm" w:hAnsi="Fm" w:cs="Fm"/>
          <w:sz w:val="24"/>
          <w:szCs w:val="24"/>
        </w:rPr>
        <w:t xml:space="preserve">However, for brine volume fractions below about 5%, columnar sea ice is </w:t>
      </w:r>
      <w:proofErr w:type="spellStart"/>
      <w:r>
        <w:rPr>
          <w:rFonts w:ascii="Fm" w:hAnsi="Fm" w:cs="Fm"/>
          <w:sz w:val="24"/>
          <w:szCs w:val="24"/>
        </w:rPr>
        <w:t>ef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 </w:t>
      </w:r>
      <w:proofErr w:type="spellStart"/>
      <w:r>
        <w:rPr>
          <w:rFonts w:ascii="Fm" w:hAnsi="Fm" w:cs="Fm"/>
          <w:sz w:val="24"/>
          <w:szCs w:val="24"/>
        </w:rPr>
        <w:t>fectively</w:t>
      </w:r>
      <w:proofErr w:type="spellEnd"/>
      <w:r>
        <w:rPr>
          <w:rFonts w:ascii="Fm" w:hAnsi="Fm" w:cs="Fm"/>
          <w:sz w:val="24"/>
          <w:szCs w:val="24"/>
        </w:rPr>
        <w:t xml:space="preserve"> impermeable to fluid flow. In two different experiments conducted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9 </w:t>
      </w:r>
      <w:r>
        <w:rPr>
          <w:rFonts w:ascii="Fm" w:hAnsi="Fm" w:cs="Fm"/>
          <w:sz w:val="24"/>
          <w:szCs w:val="24"/>
        </w:rPr>
        <w:t xml:space="preserve">in the Arctic and Antarctic, we have found that this critical fluid transition exhibits a strong electrical signature, with sea ice resistivity </w:t>
      </w:r>
      <w:r>
        <w:rPr>
          <w:rFonts w:ascii="Fn" w:hAnsi="Fn" w:cs="Fn"/>
          <w:sz w:val="10"/>
          <w:szCs w:val="10"/>
        </w:rPr>
        <w:t xml:space="preserve">10 </w:t>
      </w:r>
      <w:r>
        <w:rPr>
          <w:rFonts w:ascii="Fm" w:hAnsi="Fm" w:cs="Fm"/>
          <w:sz w:val="24"/>
          <w:szCs w:val="24"/>
        </w:rPr>
        <w:t>rising sharply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 </w:t>
      </w:r>
      <w:r>
        <w:rPr>
          <w:rFonts w:ascii="Fm" w:hAnsi="Fm" w:cs="Fm"/>
          <w:sz w:val="24"/>
          <w:szCs w:val="24"/>
        </w:rPr>
        <w:t>over three orders of magnitude near the brine connectivity threshold. The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 </w:t>
      </w:r>
      <w:r>
        <w:rPr>
          <w:rFonts w:ascii="Fm" w:hAnsi="Fm" w:cs="Fm"/>
          <w:sz w:val="24"/>
          <w:szCs w:val="24"/>
        </w:rPr>
        <w:t xml:space="preserve">data are accurately explained by percolation theory, with the same </w:t>
      </w:r>
      <w:proofErr w:type="spellStart"/>
      <w:r>
        <w:rPr>
          <w:rFonts w:ascii="Fm" w:hAnsi="Fm" w:cs="Fm"/>
          <w:sz w:val="24"/>
          <w:szCs w:val="24"/>
        </w:rPr>
        <w:t>univer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 </w:t>
      </w:r>
      <w:proofErr w:type="spellStart"/>
      <w:r>
        <w:rPr>
          <w:rFonts w:ascii="Fm" w:hAnsi="Fm" w:cs="Fm"/>
          <w:sz w:val="24"/>
          <w:szCs w:val="24"/>
        </w:rPr>
        <w:t>sal</w:t>
      </w:r>
      <w:proofErr w:type="spellEnd"/>
      <w:r>
        <w:rPr>
          <w:rFonts w:ascii="Fm" w:hAnsi="Fm" w:cs="Fm"/>
          <w:sz w:val="24"/>
          <w:szCs w:val="24"/>
        </w:rPr>
        <w:t xml:space="preserve"> critical exponent which captures fluid permeability. These results enable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 </w:t>
      </w:r>
      <w:proofErr w:type="gramStart"/>
      <w:r>
        <w:rPr>
          <w:rFonts w:ascii="Fm" w:hAnsi="Fm" w:cs="Fm"/>
          <w:sz w:val="24"/>
          <w:szCs w:val="24"/>
        </w:rPr>
        <w:t>us</w:t>
      </w:r>
      <w:proofErr w:type="gramEnd"/>
      <w:r>
        <w:rPr>
          <w:rFonts w:ascii="Fm" w:hAnsi="Fm" w:cs="Fm"/>
          <w:sz w:val="24"/>
          <w:szCs w:val="24"/>
        </w:rPr>
        <w:t xml:space="preserve"> to connect specific electrical profiles to important processes such as melt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 </w:t>
      </w:r>
      <w:r>
        <w:rPr>
          <w:rFonts w:ascii="Fm" w:hAnsi="Fm" w:cs="Fm"/>
          <w:sz w:val="24"/>
          <w:szCs w:val="24"/>
        </w:rPr>
        <w:t>pond formation and drainage, CO</w:t>
      </w:r>
      <w:r>
        <w:rPr>
          <w:rFonts w:ascii="Fl" w:hAnsi="Fl" w:cs="Fl"/>
          <w:sz w:val="16"/>
          <w:szCs w:val="16"/>
        </w:rPr>
        <w:t xml:space="preserve">2 </w:t>
      </w:r>
      <w:r>
        <w:rPr>
          <w:rFonts w:ascii="Fm" w:hAnsi="Fm" w:cs="Fm"/>
          <w:sz w:val="24"/>
          <w:szCs w:val="24"/>
        </w:rPr>
        <w:t>pumping, and the flux of nutrients which</w:t>
      </w:r>
    </w:p>
    <w:p w:rsidR="00B0456B" w:rsidRDefault="006B6D8C" w:rsidP="006B6D8C">
      <w:pPr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 </w:t>
      </w:r>
      <w:r>
        <w:rPr>
          <w:rFonts w:ascii="Fm" w:hAnsi="Fm" w:cs="Fm"/>
          <w:sz w:val="24"/>
          <w:szCs w:val="24"/>
        </w:rPr>
        <w:t>sustain biomass build-up.</w:t>
      </w:r>
    </w:p>
    <w:p w:rsidR="006B6D8C" w:rsidRDefault="006B6D8C" w:rsidP="006B6D8C">
      <w:pPr>
        <w:rPr>
          <w:rFonts w:ascii="Fm" w:hAnsi="Fm" w:cs="Fm"/>
          <w:sz w:val="24"/>
          <w:szCs w:val="24"/>
        </w:rPr>
      </w:pP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Polar sea ice is a key component of Earth’s climate system, and a leading indicator of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climate</w:t>
      </w:r>
      <w:proofErr w:type="gramEnd"/>
      <w:r>
        <w:rPr>
          <w:rFonts w:ascii="Fm" w:hAnsi="Fm" w:cs="Fm"/>
          <w:sz w:val="24"/>
          <w:szCs w:val="24"/>
        </w:rPr>
        <w:t xml:space="preserve"> change [</w:t>
      </w:r>
      <w:r>
        <w:rPr>
          <w:rFonts w:ascii="Fh" w:hAnsi="Fh" w:cs="Fh"/>
          <w:sz w:val="24"/>
          <w:szCs w:val="24"/>
        </w:rPr>
        <w:t xml:space="preserve">Thomas and </w:t>
      </w:r>
      <w:proofErr w:type="spellStart"/>
      <w:r>
        <w:rPr>
          <w:rFonts w:ascii="Fh" w:hAnsi="Fh" w:cs="Fh"/>
          <w:sz w:val="24"/>
          <w:szCs w:val="24"/>
        </w:rPr>
        <w:t>Dieckmann</w:t>
      </w:r>
      <w:proofErr w:type="spellEnd"/>
      <w:r>
        <w:rPr>
          <w:rFonts w:ascii="Fm" w:hAnsi="Fm" w:cs="Fm"/>
          <w:sz w:val="24"/>
          <w:szCs w:val="24"/>
        </w:rPr>
        <w:t xml:space="preserve">, 2009; </w:t>
      </w:r>
      <w:proofErr w:type="spellStart"/>
      <w:r>
        <w:rPr>
          <w:rFonts w:ascii="Fh" w:hAnsi="Fh" w:cs="Fh"/>
          <w:sz w:val="24"/>
          <w:szCs w:val="24"/>
        </w:rPr>
        <w:t>Serreze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2007]. As a material sea ice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is</w:t>
      </w:r>
      <w:proofErr w:type="gramEnd"/>
      <w:r>
        <w:rPr>
          <w:rFonts w:ascii="Fm" w:hAnsi="Fm" w:cs="Fm"/>
          <w:sz w:val="24"/>
          <w:szCs w:val="24"/>
        </w:rPr>
        <w:t xml:space="preserve"> a composite of pure ice with brine and air inclusions. The brine phase hosts extensive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microbial</w:t>
      </w:r>
      <w:proofErr w:type="gramEnd"/>
      <w:r>
        <w:rPr>
          <w:rFonts w:ascii="Fm" w:hAnsi="Fm" w:cs="Fm"/>
          <w:sz w:val="24"/>
          <w:szCs w:val="24"/>
        </w:rPr>
        <w:t xml:space="preserve"> communities which sustain life in the polar oceans [</w:t>
      </w:r>
      <w:r>
        <w:rPr>
          <w:rFonts w:ascii="Fh" w:hAnsi="Fh" w:cs="Fh"/>
          <w:sz w:val="24"/>
          <w:szCs w:val="24"/>
        </w:rPr>
        <w:t xml:space="preserve">Thomas and </w:t>
      </w:r>
      <w:proofErr w:type="spellStart"/>
      <w:r>
        <w:rPr>
          <w:rFonts w:ascii="Fh" w:hAnsi="Fh" w:cs="Fh"/>
          <w:sz w:val="24"/>
          <w:szCs w:val="24"/>
        </w:rPr>
        <w:t>Dieckmann</w:t>
      </w:r>
      <w:proofErr w:type="spellEnd"/>
      <w:r>
        <w:rPr>
          <w:rFonts w:ascii="Fm" w:hAnsi="Fm" w:cs="Fm"/>
          <w:sz w:val="24"/>
          <w:szCs w:val="24"/>
        </w:rPr>
        <w:t>,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 xml:space="preserve">2009; </w:t>
      </w:r>
      <w:proofErr w:type="spellStart"/>
      <w:r>
        <w:rPr>
          <w:rFonts w:ascii="Fh" w:hAnsi="Fh" w:cs="Fh"/>
          <w:sz w:val="24"/>
          <w:szCs w:val="24"/>
        </w:rPr>
        <w:t>Fritsen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1994]. Fluid flow through the porous microstructure mediates key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processes</w:t>
      </w:r>
      <w:proofErr w:type="gramEnd"/>
      <w:r>
        <w:rPr>
          <w:rFonts w:ascii="Fm" w:hAnsi="Fm" w:cs="Fm"/>
          <w:sz w:val="24"/>
          <w:szCs w:val="24"/>
        </w:rPr>
        <w:t xml:space="preserve"> impacting the climatology and biology of sea ice. Improving projections of the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fate</w:t>
      </w:r>
      <w:proofErr w:type="gramEnd"/>
      <w:r>
        <w:rPr>
          <w:rFonts w:ascii="Fm" w:hAnsi="Fm" w:cs="Fm"/>
          <w:sz w:val="24"/>
          <w:szCs w:val="24"/>
        </w:rPr>
        <w:t xml:space="preserve"> of Earth’s sea ice cover and its ecosystems depends on a better understanding of these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important</w:t>
      </w:r>
      <w:proofErr w:type="gramEnd"/>
      <w:r>
        <w:rPr>
          <w:rFonts w:ascii="Fm" w:hAnsi="Fm" w:cs="Fm"/>
          <w:sz w:val="24"/>
          <w:szCs w:val="24"/>
        </w:rPr>
        <w:t xml:space="preserve"> processes and feedback mechanisms.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For example, the evolution of sea ice albedo represents a fundamental problem in climate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modeling</w:t>
      </w:r>
      <w:proofErr w:type="gramEnd"/>
      <w:r>
        <w:rPr>
          <w:rFonts w:ascii="Fm" w:hAnsi="Fm" w:cs="Fm"/>
          <w:sz w:val="24"/>
          <w:szCs w:val="24"/>
        </w:rPr>
        <w:t xml:space="preserve"> and a significant source of uncertainty in climate projections [</w:t>
      </w:r>
      <w:proofErr w:type="spellStart"/>
      <w:r>
        <w:rPr>
          <w:rFonts w:ascii="Fh" w:hAnsi="Fh" w:cs="Fh"/>
          <w:sz w:val="24"/>
          <w:szCs w:val="24"/>
        </w:rPr>
        <w:t>Flocco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2010;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spellStart"/>
      <w:r>
        <w:rPr>
          <w:rFonts w:ascii="Fh" w:hAnsi="Fh" w:cs="Fh"/>
          <w:sz w:val="24"/>
          <w:szCs w:val="24"/>
        </w:rPr>
        <w:t>Polashenski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2012]. The albedo of sea ice floes is determined by melt pond evolution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 </w:t>
      </w:r>
      <w:r>
        <w:rPr>
          <w:rFonts w:ascii="Fm" w:hAnsi="Fm" w:cs="Fm"/>
          <w:sz w:val="24"/>
          <w:szCs w:val="24"/>
        </w:rPr>
        <w:t>[</w:t>
      </w:r>
      <w:proofErr w:type="spellStart"/>
      <w:r>
        <w:rPr>
          <w:rFonts w:ascii="Fh" w:hAnsi="Fh" w:cs="Fh"/>
          <w:sz w:val="24"/>
          <w:szCs w:val="24"/>
        </w:rPr>
        <w:t>Perovich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 xml:space="preserve">, 2002; </w:t>
      </w:r>
      <w:proofErr w:type="spellStart"/>
      <w:r>
        <w:rPr>
          <w:rFonts w:ascii="Fh" w:hAnsi="Fh" w:cs="Fh"/>
          <w:sz w:val="24"/>
          <w:szCs w:val="24"/>
        </w:rPr>
        <w:t>Polashenski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2012]. Drainage of the ponds, with a resulting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increase</w:t>
      </w:r>
      <w:proofErr w:type="gramEnd"/>
      <w:r>
        <w:rPr>
          <w:rFonts w:ascii="Fm" w:hAnsi="Fm" w:cs="Fm"/>
          <w:sz w:val="24"/>
          <w:szCs w:val="24"/>
        </w:rPr>
        <w:t xml:space="preserve"> in albedo, is largely controlled by the fluid permeability of the porous sea ice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underlying</w:t>
      </w:r>
      <w:proofErr w:type="gramEnd"/>
      <w:r>
        <w:rPr>
          <w:rFonts w:ascii="Fm" w:hAnsi="Fm" w:cs="Fm"/>
          <w:sz w:val="24"/>
          <w:szCs w:val="24"/>
        </w:rPr>
        <w:t xml:space="preserve"> the ponds [</w:t>
      </w:r>
      <w:proofErr w:type="spellStart"/>
      <w:r>
        <w:rPr>
          <w:rFonts w:ascii="Fh" w:hAnsi="Fh" w:cs="Fh"/>
          <w:sz w:val="24"/>
          <w:szCs w:val="24"/>
        </w:rPr>
        <w:t>Eicken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 xml:space="preserve">, 2004; 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>, 2007]. As ice recedes with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melting</w:t>
      </w:r>
      <w:proofErr w:type="gramEnd"/>
      <w:r>
        <w:rPr>
          <w:rFonts w:ascii="Fm" w:hAnsi="Fm" w:cs="Fm"/>
          <w:sz w:val="24"/>
          <w:szCs w:val="24"/>
        </w:rPr>
        <w:t xml:space="preserve">, more water surface is exposed, which increases solar absorption, leading in turn to more melting, and so on. This </w:t>
      </w:r>
      <w:r>
        <w:rPr>
          <w:rFonts w:ascii="Fh" w:hAnsi="Fh" w:cs="Fh"/>
          <w:sz w:val="24"/>
          <w:szCs w:val="24"/>
        </w:rPr>
        <w:t xml:space="preserve">ice–albedo feedback </w:t>
      </w:r>
      <w:r>
        <w:rPr>
          <w:rFonts w:ascii="Fm" w:hAnsi="Fm" w:cs="Fm"/>
          <w:sz w:val="24"/>
          <w:szCs w:val="24"/>
        </w:rPr>
        <w:t xml:space="preserve">has played </w:t>
      </w:r>
      <w:r>
        <w:rPr>
          <w:rFonts w:ascii="Fn" w:hAnsi="Fn" w:cs="Fn"/>
          <w:sz w:val="10"/>
          <w:szCs w:val="10"/>
        </w:rPr>
        <w:t xml:space="preserve">37 </w:t>
      </w:r>
      <w:r>
        <w:rPr>
          <w:rFonts w:ascii="Fm" w:hAnsi="Fm" w:cs="Fm"/>
          <w:sz w:val="24"/>
          <w:szCs w:val="24"/>
        </w:rPr>
        <w:t>a significant role in the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38 </w:t>
      </w:r>
      <w:r>
        <w:rPr>
          <w:rFonts w:ascii="Fm" w:hAnsi="Fm" w:cs="Fm"/>
          <w:sz w:val="24"/>
          <w:szCs w:val="24"/>
        </w:rPr>
        <w:t>decline of the summer Arctic ice pack [</w:t>
      </w:r>
      <w:proofErr w:type="spellStart"/>
      <w:r>
        <w:rPr>
          <w:rFonts w:ascii="Fh" w:hAnsi="Fh" w:cs="Fh"/>
          <w:sz w:val="24"/>
          <w:szCs w:val="24"/>
        </w:rPr>
        <w:t>Perovich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2007].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39 </w:t>
      </w:r>
      <w:r>
        <w:rPr>
          <w:rFonts w:ascii="Fm" w:hAnsi="Fm" w:cs="Fm"/>
          <w:sz w:val="24"/>
          <w:szCs w:val="24"/>
        </w:rPr>
        <w:t>Fluid flow through sea ice governs the evolution of the salt budget and salinity profiles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40 </w:t>
      </w:r>
      <w:r>
        <w:rPr>
          <w:rFonts w:ascii="Fm" w:hAnsi="Fm" w:cs="Fm"/>
          <w:sz w:val="24"/>
          <w:szCs w:val="24"/>
        </w:rPr>
        <w:t>[</w:t>
      </w:r>
      <w:r>
        <w:rPr>
          <w:rFonts w:ascii="Fh" w:hAnsi="Fh" w:cs="Fh"/>
          <w:sz w:val="24"/>
          <w:szCs w:val="24"/>
        </w:rPr>
        <w:t xml:space="preserve">Thomas and </w:t>
      </w:r>
      <w:proofErr w:type="spellStart"/>
      <w:r>
        <w:rPr>
          <w:rFonts w:ascii="Fh" w:hAnsi="Fh" w:cs="Fh"/>
          <w:sz w:val="24"/>
          <w:szCs w:val="24"/>
        </w:rPr>
        <w:t>Dieckmann</w:t>
      </w:r>
      <w:proofErr w:type="spellEnd"/>
      <w:r>
        <w:rPr>
          <w:rFonts w:ascii="Fm" w:hAnsi="Fm" w:cs="Fm"/>
          <w:sz w:val="24"/>
          <w:szCs w:val="24"/>
        </w:rPr>
        <w:t>, 2009], convection-enhanced thermal transport [</w:t>
      </w:r>
      <w:r>
        <w:rPr>
          <w:rFonts w:ascii="Fh" w:hAnsi="Fh" w:cs="Fh"/>
          <w:sz w:val="24"/>
          <w:szCs w:val="24"/>
        </w:rPr>
        <w:t xml:space="preserve">Lytle and </w:t>
      </w:r>
      <w:proofErr w:type="spellStart"/>
      <w:r>
        <w:rPr>
          <w:rFonts w:ascii="Fh" w:hAnsi="Fh" w:cs="Fh"/>
          <w:sz w:val="24"/>
          <w:szCs w:val="24"/>
        </w:rPr>
        <w:t>Ack</w:t>
      </w:r>
      <w:proofErr w:type="spellEnd"/>
      <w:r>
        <w:rPr>
          <w:rFonts w:ascii="Fh" w:hAnsi="Fh" w:cs="Fh"/>
          <w:sz w:val="24"/>
          <w:szCs w:val="24"/>
        </w:rPr>
        <w:t>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41 </w:t>
      </w:r>
      <w:r>
        <w:rPr>
          <w:rFonts w:ascii="Fh" w:hAnsi="Fh" w:cs="Fh"/>
          <w:sz w:val="24"/>
          <w:szCs w:val="24"/>
        </w:rPr>
        <w:t>ley</w:t>
      </w:r>
      <w:r>
        <w:rPr>
          <w:rFonts w:ascii="Fm" w:hAnsi="Fm" w:cs="Fm"/>
          <w:sz w:val="24"/>
          <w:szCs w:val="24"/>
        </w:rPr>
        <w:t>, 1996], ocean-ice-atmosphere CO</w:t>
      </w:r>
      <w:r>
        <w:rPr>
          <w:rFonts w:ascii="Fl" w:hAnsi="Fl" w:cs="Fl"/>
          <w:sz w:val="16"/>
          <w:szCs w:val="16"/>
        </w:rPr>
        <w:t xml:space="preserve">2 </w:t>
      </w:r>
      <w:r>
        <w:rPr>
          <w:rFonts w:ascii="Fm" w:hAnsi="Fm" w:cs="Fm"/>
          <w:sz w:val="24"/>
          <w:szCs w:val="24"/>
        </w:rPr>
        <w:t>exchanges [</w:t>
      </w:r>
      <w:proofErr w:type="spellStart"/>
      <w:r>
        <w:rPr>
          <w:rFonts w:ascii="Fh" w:hAnsi="Fh" w:cs="Fh"/>
          <w:sz w:val="24"/>
          <w:szCs w:val="24"/>
        </w:rPr>
        <w:t>Rysgaard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2009], and the build-up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42 </w:t>
      </w:r>
      <w:r>
        <w:rPr>
          <w:rFonts w:ascii="Fm" w:hAnsi="Fm" w:cs="Fm"/>
          <w:sz w:val="24"/>
          <w:szCs w:val="24"/>
        </w:rPr>
        <w:t>of algal biomass fueled by nutrient fluxes [</w:t>
      </w:r>
      <w:r>
        <w:rPr>
          <w:rFonts w:ascii="Fh" w:hAnsi="Fh" w:cs="Fh"/>
          <w:sz w:val="24"/>
          <w:szCs w:val="24"/>
        </w:rPr>
        <w:t xml:space="preserve">Thomas and </w:t>
      </w:r>
      <w:proofErr w:type="spellStart"/>
      <w:r>
        <w:rPr>
          <w:rFonts w:ascii="Fh" w:hAnsi="Fh" w:cs="Fh"/>
          <w:sz w:val="24"/>
          <w:szCs w:val="24"/>
        </w:rPr>
        <w:t>Dieckmann</w:t>
      </w:r>
      <w:proofErr w:type="spellEnd"/>
      <w:r>
        <w:rPr>
          <w:rFonts w:ascii="Fm" w:hAnsi="Fm" w:cs="Fm"/>
          <w:sz w:val="24"/>
          <w:szCs w:val="24"/>
        </w:rPr>
        <w:t xml:space="preserve">, 2009; </w:t>
      </w:r>
      <w:proofErr w:type="spellStart"/>
      <w:r>
        <w:rPr>
          <w:rFonts w:ascii="Fh" w:hAnsi="Fh" w:cs="Fh"/>
          <w:sz w:val="24"/>
          <w:szCs w:val="24"/>
        </w:rPr>
        <w:t>Fritsen</w:t>
      </w:r>
      <w:proofErr w:type="spellEnd"/>
      <w:r>
        <w:rPr>
          <w:rFonts w:ascii="Fh" w:hAnsi="Fh" w:cs="Fh"/>
          <w:sz w:val="24"/>
          <w:szCs w:val="24"/>
        </w:rPr>
        <w:t xml:space="preserve"> et al</w:t>
      </w:r>
      <w:proofErr w:type="gramStart"/>
      <w:r>
        <w:rPr>
          <w:rFonts w:ascii="Fh" w:hAnsi="Fh" w:cs="Fh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,</w:t>
      </w:r>
      <w:proofErr w:type="gramEnd"/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43 </w:t>
      </w:r>
      <w:r>
        <w:rPr>
          <w:rFonts w:ascii="Fm" w:hAnsi="Fm" w:cs="Fm"/>
          <w:sz w:val="24"/>
          <w:szCs w:val="24"/>
        </w:rPr>
        <w:t>1994]. It also drives snow-ice formation, accounting for a significant portion of the ice pro-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44 </w:t>
      </w:r>
      <w:proofErr w:type="spellStart"/>
      <w:r>
        <w:rPr>
          <w:rFonts w:ascii="Fm" w:hAnsi="Fm" w:cs="Fm"/>
          <w:sz w:val="24"/>
          <w:szCs w:val="24"/>
        </w:rPr>
        <w:t>duced</w:t>
      </w:r>
      <w:proofErr w:type="spellEnd"/>
      <w:r>
        <w:rPr>
          <w:rFonts w:ascii="Fm" w:hAnsi="Fm" w:cs="Fm"/>
          <w:sz w:val="24"/>
          <w:szCs w:val="24"/>
        </w:rPr>
        <w:t xml:space="preserve"> in the Southern Ocean [</w:t>
      </w:r>
      <w:proofErr w:type="spellStart"/>
      <w:r>
        <w:rPr>
          <w:rFonts w:ascii="Fh" w:hAnsi="Fh" w:cs="Fh"/>
          <w:sz w:val="24"/>
          <w:szCs w:val="24"/>
        </w:rPr>
        <w:t>Maksym</w:t>
      </w:r>
      <w:proofErr w:type="spellEnd"/>
      <w:r>
        <w:rPr>
          <w:rFonts w:ascii="Fh" w:hAnsi="Fh" w:cs="Fh"/>
          <w:sz w:val="24"/>
          <w:szCs w:val="24"/>
        </w:rPr>
        <w:t xml:space="preserve"> and Markus</w:t>
      </w:r>
      <w:r>
        <w:rPr>
          <w:rFonts w:ascii="Fm" w:hAnsi="Fm" w:cs="Fm"/>
          <w:sz w:val="24"/>
          <w:szCs w:val="24"/>
        </w:rPr>
        <w:t>, 2008]. Sea water percolates upward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45 </w:t>
      </w:r>
      <w:r>
        <w:rPr>
          <w:rFonts w:ascii="Fm" w:hAnsi="Fm" w:cs="Fm"/>
          <w:sz w:val="24"/>
          <w:szCs w:val="24"/>
        </w:rPr>
        <w:t>through the porous microstructure, flooding the snow layer, and subsequently freezing.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46 </w:t>
      </w:r>
      <w:r>
        <w:rPr>
          <w:rFonts w:ascii="Fm" w:hAnsi="Fm" w:cs="Fm"/>
          <w:sz w:val="24"/>
          <w:szCs w:val="24"/>
        </w:rPr>
        <w:t xml:space="preserve">While fluid flow is substantially restricted for brine volume fractions </w:t>
      </w:r>
      <w:r>
        <w:rPr>
          <w:rFonts w:ascii="Fg" w:hAnsi="Fg" w:cs="Fg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below about 5%,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47 </w:t>
      </w:r>
      <w:r>
        <w:rPr>
          <w:rFonts w:ascii="Fm" w:hAnsi="Fm" w:cs="Fm"/>
          <w:sz w:val="24"/>
          <w:szCs w:val="24"/>
        </w:rPr>
        <w:t xml:space="preserve">columnar sea ice is increasingly permeable for </w:t>
      </w:r>
      <w:r>
        <w:rPr>
          <w:rFonts w:ascii="Fg" w:hAnsi="Fg" w:cs="Fg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above 5% 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>, 1998]. For a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48 </w:t>
      </w:r>
      <w:r>
        <w:rPr>
          <w:rFonts w:ascii="Fm" w:hAnsi="Fm" w:cs="Fm"/>
          <w:sz w:val="24"/>
          <w:szCs w:val="24"/>
        </w:rPr>
        <w:t xml:space="preserve">typical bulk salinity of 5 </w:t>
      </w:r>
      <w:proofErr w:type="spellStart"/>
      <w:r>
        <w:rPr>
          <w:rFonts w:ascii="Fm" w:hAnsi="Fm" w:cs="Fm"/>
          <w:sz w:val="24"/>
          <w:szCs w:val="24"/>
        </w:rPr>
        <w:t>ppt</w:t>
      </w:r>
      <w:proofErr w:type="spellEnd"/>
      <w:r>
        <w:rPr>
          <w:rFonts w:ascii="Fm" w:hAnsi="Fm" w:cs="Fm"/>
          <w:sz w:val="24"/>
          <w:szCs w:val="24"/>
        </w:rPr>
        <w:t xml:space="preserve">, the critical porosity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5% corresponds to a temperature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g" w:hAnsi="Fg" w:cs="Fg"/>
          <w:sz w:val="24"/>
          <w:szCs w:val="24"/>
        </w:rPr>
        <w:t>T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e" w:hAnsi="Fe" w:cs="Fe"/>
          <w:sz w:val="24"/>
          <w:szCs w:val="24"/>
        </w:rPr>
        <w:t>_ −</w:t>
      </w:r>
      <w:r>
        <w:rPr>
          <w:rFonts w:ascii="Fm" w:hAnsi="Fm" w:cs="Fm"/>
          <w:sz w:val="24"/>
          <w:szCs w:val="24"/>
        </w:rPr>
        <w:t>5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n" w:hAnsi="Fn" w:cs="Fn"/>
          <w:sz w:val="10"/>
          <w:szCs w:val="10"/>
        </w:rPr>
        <w:t xml:space="preserve">49 </w:t>
      </w:r>
      <w:r>
        <w:rPr>
          <w:rFonts w:ascii="Fm" w:hAnsi="Fm" w:cs="Fm"/>
          <w:sz w:val="24"/>
          <w:szCs w:val="24"/>
        </w:rPr>
        <w:t xml:space="preserve">C. This critical behavior of the fluid permeability, which is known as the </w:t>
      </w:r>
      <w:r>
        <w:rPr>
          <w:rFonts w:ascii="Fh" w:hAnsi="Fh" w:cs="Fh"/>
          <w:sz w:val="24"/>
          <w:szCs w:val="24"/>
        </w:rPr>
        <w:t>rule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50 </w:t>
      </w:r>
      <w:r>
        <w:rPr>
          <w:rFonts w:ascii="Fh" w:hAnsi="Fh" w:cs="Fh"/>
          <w:sz w:val="24"/>
          <w:szCs w:val="24"/>
        </w:rPr>
        <w:t>of fives</w:t>
      </w:r>
      <w:r>
        <w:rPr>
          <w:rFonts w:ascii="Fm" w:hAnsi="Fm" w:cs="Fm"/>
          <w:sz w:val="24"/>
          <w:szCs w:val="24"/>
        </w:rPr>
        <w:t>, results from a connectivity or percolation threshold in the brine microstructure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51 </w:t>
      </w:r>
      <w:r>
        <w:rPr>
          <w:rFonts w:ascii="Fm" w:hAnsi="Fm" w:cs="Fm"/>
          <w:sz w:val="24"/>
          <w:szCs w:val="24"/>
        </w:rPr>
        <w:t>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 xml:space="preserve">, 1998, 2007; </w:t>
      </w:r>
      <w:r>
        <w:rPr>
          <w:rFonts w:ascii="Fh" w:hAnsi="Fh" w:cs="Fh"/>
          <w:sz w:val="24"/>
          <w:szCs w:val="24"/>
        </w:rPr>
        <w:t>Pringle et al.</w:t>
      </w:r>
      <w:r>
        <w:rPr>
          <w:rFonts w:ascii="Fm" w:hAnsi="Fm" w:cs="Fm"/>
          <w:sz w:val="24"/>
          <w:szCs w:val="24"/>
        </w:rPr>
        <w:t>, 2009].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52 </w:t>
      </w:r>
      <w:r>
        <w:rPr>
          <w:rFonts w:ascii="Fm" w:hAnsi="Fm" w:cs="Fm"/>
          <w:sz w:val="24"/>
          <w:szCs w:val="24"/>
        </w:rPr>
        <w:t>If the fluid transport properties of sea ice can be linked to its electrical properties, which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53 </w:t>
      </w:r>
      <w:r>
        <w:rPr>
          <w:rFonts w:ascii="Fm" w:hAnsi="Fm" w:cs="Fm"/>
          <w:sz w:val="24"/>
          <w:szCs w:val="24"/>
        </w:rPr>
        <w:t>is the aim of this paper, then new approaches can be brought to bear in monitoring the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54 </w:t>
      </w:r>
      <w:r>
        <w:rPr>
          <w:rFonts w:ascii="Fm" w:hAnsi="Fm" w:cs="Fm"/>
          <w:sz w:val="24"/>
          <w:szCs w:val="24"/>
        </w:rPr>
        <w:t>state of sea ice. For example, it could open the door to the development of sensors to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55 </w:t>
      </w:r>
      <w:r>
        <w:rPr>
          <w:rFonts w:ascii="Fm" w:hAnsi="Fm" w:cs="Fm"/>
          <w:sz w:val="24"/>
          <w:szCs w:val="24"/>
        </w:rPr>
        <w:t>enhance existing buoy networks, provide information on key ice processes, and improve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56 </w:t>
      </w:r>
      <w:r>
        <w:rPr>
          <w:rFonts w:ascii="Fm" w:hAnsi="Fm" w:cs="Fm"/>
          <w:sz w:val="24"/>
          <w:szCs w:val="24"/>
        </w:rPr>
        <w:t>integration with satellite data.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57 </w:t>
      </w:r>
      <w:r>
        <w:rPr>
          <w:rFonts w:ascii="Fm" w:hAnsi="Fm" w:cs="Fm"/>
          <w:sz w:val="24"/>
          <w:szCs w:val="24"/>
        </w:rPr>
        <w:t>The electrical conductivity of sea ice has been studied over the past five decades [</w:t>
      </w:r>
      <w:proofErr w:type="spellStart"/>
      <w:r>
        <w:rPr>
          <w:rFonts w:ascii="Fh" w:hAnsi="Fh" w:cs="Fh"/>
          <w:sz w:val="24"/>
          <w:szCs w:val="24"/>
        </w:rPr>
        <w:t>Fujino</w:t>
      </w:r>
      <w:proofErr w:type="spellEnd"/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58 </w:t>
      </w:r>
      <w:r>
        <w:rPr>
          <w:rFonts w:ascii="Fh" w:hAnsi="Fh" w:cs="Fh"/>
          <w:sz w:val="24"/>
          <w:szCs w:val="24"/>
        </w:rPr>
        <w:t xml:space="preserve">and Suzuki </w:t>
      </w:r>
      <w:r>
        <w:rPr>
          <w:rFonts w:ascii="Fm" w:hAnsi="Fm" w:cs="Fm"/>
          <w:sz w:val="24"/>
          <w:szCs w:val="24"/>
        </w:rPr>
        <w:t xml:space="preserve">, 1963; </w:t>
      </w:r>
      <w:r>
        <w:rPr>
          <w:rFonts w:ascii="Fh" w:hAnsi="Fh" w:cs="Fh"/>
          <w:sz w:val="24"/>
          <w:szCs w:val="24"/>
        </w:rPr>
        <w:t>Addison</w:t>
      </w:r>
      <w:r>
        <w:rPr>
          <w:rFonts w:ascii="Fm" w:hAnsi="Fm" w:cs="Fm"/>
          <w:sz w:val="24"/>
          <w:szCs w:val="24"/>
        </w:rPr>
        <w:t xml:space="preserve">, 1969; </w:t>
      </w:r>
      <w:proofErr w:type="spellStart"/>
      <w:r>
        <w:rPr>
          <w:rFonts w:ascii="Fh" w:hAnsi="Fh" w:cs="Fh"/>
          <w:sz w:val="24"/>
          <w:szCs w:val="24"/>
        </w:rPr>
        <w:t>Thyssen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 xml:space="preserve">, 1974; </w:t>
      </w:r>
      <w:r>
        <w:rPr>
          <w:rFonts w:ascii="Fh" w:hAnsi="Fh" w:cs="Fh"/>
          <w:sz w:val="24"/>
          <w:szCs w:val="24"/>
        </w:rPr>
        <w:t>Buckley et al.</w:t>
      </w:r>
      <w:r>
        <w:rPr>
          <w:rFonts w:ascii="Fm" w:hAnsi="Fm" w:cs="Fm"/>
          <w:sz w:val="24"/>
          <w:szCs w:val="24"/>
        </w:rPr>
        <w:t xml:space="preserve">, 1986; </w:t>
      </w:r>
      <w:r>
        <w:rPr>
          <w:rFonts w:ascii="Fh" w:hAnsi="Fh" w:cs="Fh"/>
          <w:sz w:val="24"/>
          <w:szCs w:val="24"/>
        </w:rPr>
        <w:t>Reid et al.</w:t>
      </w:r>
      <w:r>
        <w:rPr>
          <w:rFonts w:ascii="Fm" w:hAnsi="Fm" w:cs="Fm"/>
          <w:sz w:val="24"/>
          <w:szCs w:val="24"/>
        </w:rPr>
        <w:t xml:space="preserve">, 2006; </w:t>
      </w:r>
      <w:r>
        <w:rPr>
          <w:rFonts w:ascii="Fh" w:hAnsi="Fh" w:cs="Fh"/>
          <w:sz w:val="24"/>
          <w:szCs w:val="24"/>
        </w:rPr>
        <w:t>Ingham et al.</w:t>
      </w:r>
      <w:r>
        <w:rPr>
          <w:rFonts w:ascii="Fm" w:hAnsi="Fm" w:cs="Fm"/>
          <w:sz w:val="24"/>
          <w:szCs w:val="24"/>
        </w:rPr>
        <w:t xml:space="preserve">, 2008]. However, there have been no observations </w:t>
      </w:r>
      <w:r>
        <w:rPr>
          <w:rFonts w:ascii="Fn" w:hAnsi="Fn" w:cs="Fn"/>
          <w:sz w:val="10"/>
          <w:szCs w:val="10"/>
        </w:rPr>
        <w:t xml:space="preserve">59 </w:t>
      </w:r>
      <w:r>
        <w:rPr>
          <w:rFonts w:ascii="Fm" w:hAnsi="Fm" w:cs="Fm"/>
          <w:sz w:val="24"/>
          <w:szCs w:val="24"/>
        </w:rPr>
        <w:t>of critical behavior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60 </w:t>
      </w:r>
      <w:r>
        <w:rPr>
          <w:rFonts w:ascii="Fm" w:hAnsi="Fm" w:cs="Fm"/>
          <w:sz w:val="24"/>
          <w:szCs w:val="24"/>
        </w:rPr>
        <w:t>in electrical properties corresponding to the microstructural transition encapsulated in the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61 </w:t>
      </w:r>
      <w:r>
        <w:rPr>
          <w:rFonts w:ascii="Fm" w:hAnsi="Fm" w:cs="Fm"/>
          <w:sz w:val="24"/>
          <w:szCs w:val="24"/>
        </w:rPr>
        <w:t>rule of fives. Here we report on two types of experiments where electrical resistivity data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62 </w:t>
      </w:r>
      <w:r>
        <w:rPr>
          <w:rFonts w:ascii="Fm" w:hAnsi="Fm" w:cs="Fm"/>
          <w:sz w:val="24"/>
          <w:szCs w:val="24"/>
        </w:rPr>
        <w:t>clearly display critical behavior at the brine percolation threshold. The mathematical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63 </w:t>
      </w:r>
      <w:r>
        <w:rPr>
          <w:rFonts w:ascii="Fm" w:hAnsi="Fm" w:cs="Fm"/>
          <w:sz w:val="24"/>
          <w:szCs w:val="24"/>
        </w:rPr>
        <w:t>description we develop provides a rigorous link between fluid and electrical transport in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64 </w:t>
      </w:r>
      <w:r>
        <w:rPr>
          <w:rFonts w:ascii="Fm" w:hAnsi="Fm" w:cs="Fm"/>
          <w:sz w:val="24"/>
          <w:szCs w:val="24"/>
        </w:rPr>
        <w:t>sea ice, with both displaying the same type of universal critical behavior, thus laying the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65 </w:t>
      </w:r>
      <w:r>
        <w:rPr>
          <w:rFonts w:ascii="Fm" w:hAnsi="Fm" w:cs="Fm"/>
          <w:sz w:val="24"/>
          <w:szCs w:val="24"/>
        </w:rPr>
        <w:t>foundation for the techniques referred to above. In fact, we further develop this foundation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66 </w:t>
      </w:r>
      <w:r>
        <w:rPr>
          <w:rFonts w:ascii="Fm" w:hAnsi="Fm" w:cs="Fm"/>
          <w:sz w:val="24"/>
          <w:szCs w:val="24"/>
        </w:rPr>
        <w:t>by partitioning the range of resistivity values of our data into intervals which correspond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67 </w:t>
      </w:r>
      <w:r>
        <w:rPr>
          <w:rFonts w:ascii="Fm" w:hAnsi="Fm" w:cs="Fm"/>
          <w:sz w:val="24"/>
          <w:szCs w:val="24"/>
        </w:rPr>
        <w:t>to distinct regimes of fluid permeability characteristics and related process behavior, such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68 </w:t>
      </w:r>
      <w:r>
        <w:rPr>
          <w:rFonts w:ascii="Fm" w:hAnsi="Fm" w:cs="Fm"/>
          <w:sz w:val="24"/>
          <w:szCs w:val="24"/>
        </w:rPr>
        <w:t>as melt pond development, and fluxes of nutrients and CO</w:t>
      </w:r>
      <w:r>
        <w:rPr>
          <w:rFonts w:ascii="Fl" w:hAnsi="Fl" w:cs="Fl"/>
          <w:sz w:val="16"/>
          <w:szCs w:val="16"/>
        </w:rPr>
        <w:t>2</w:t>
      </w:r>
      <w:r>
        <w:rPr>
          <w:rFonts w:ascii="Fm" w:hAnsi="Fm" w:cs="Fm"/>
          <w:sz w:val="24"/>
          <w:szCs w:val="24"/>
        </w:rPr>
        <w:t>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69 </w:t>
      </w:r>
      <w:r>
        <w:rPr>
          <w:rFonts w:ascii="Fm" w:hAnsi="Fm" w:cs="Fm"/>
          <w:sz w:val="24"/>
          <w:szCs w:val="24"/>
        </w:rPr>
        <w:t>One of the goals of this work is to obtain data on the linkages between electrical and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70 </w:t>
      </w:r>
      <w:r>
        <w:rPr>
          <w:rFonts w:ascii="Fm" w:hAnsi="Fm" w:cs="Fm"/>
          <w:sz w:val="24"/>
          <w:szCs w:val="24"/>
        </w:rPr>
        <w:t>hydraulic properties [</w:t>
      </w:r>
      <w:r>
        <w:rPr>
          <w:rFonts w:ascii="Fh" w:hAnsi="Fh" w:cs="Fh"/>
          <w:sz w:val="24"/>
          <w:szCs w:val="24"/>
        </w:rPr>
        <w:t>Wong</w:t>
      </w:r>
      <w:r>
        <w:rPr>
          <w:rFonts w:ascii="Fm" w:hAnsi="Fm" w:cs="Fm"/>
          <w:sz w:val="24"/>
          <w:szCs w:val="24"/>
        </w:rPr>
        <w:t>, 1988]. The value of such an approach lies in the potential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71 </w:t>
      </w:r>
      <w:r>
        <w:rPr>
          <w:rFonts w:ascii="Fm" w:hAnsi="Fm" w:cs="Fm"/>
          <w:sz w:val="24"/>
          <w:szCs w:val="24"/>
        </w:rPr>
        <w:t>to then extract information about other key variables describing the state of sea ice,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72 </w:t>
      </w:r>
      <w:r>
        <w:rPr>
          <w:rFonts w:ascii="Fm" w:hAnsi="Fm" w:cs="Fm"/>
          <w:sz w:val="24"/>
          <w:szCs w:val="24"/>
        </w:rPr>
        <w:t>e.g., pertaining to its rheology or potential to harbor microbial communities. Our results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73 </w:t>
      </w:r>
      <w:r>
        <w:rPr>
          <w:rFonts w:ascii="Fm" w:hAnsi="Fm" w:cs="Fm"/>
          <w:sz w:val="24"/>
          <w:szCs w:val="24"/>
        </w:rPr>
        <w:t>indicate that such information could potentially be obtained from measurements of electric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74 </w:t>
      </w:r>
      <w:r>
        <w:rPr>
          <w:rFonts w:ascii="Fm" w:hAnsi="Fm" w:cs="Fm"/>
          <w:sz w:val="24"/>
          <w:szCs w:val="24"/>
        </w:rPr>
        <w:t xml:space="preserve">properties via </w:t>
      </w:r>
      <w:r>
        <w:rPr>
          <w:rFonts w:ascii="Fh" w:hAnsi="Fh" w:cs="Fh"/>
          <w:sz w:val="24"/>
          <w:szCs w:val="24"/>
        </w:rPr>
        <w:t xml:space="preserve">in situ </w:t>
      </w:r>
      <w:r>
        <w:rPr>
          <w:rFonts w:ascii="Fm" w:hAnsi="Fm" w:cs="Fm"/>
          <w:sz w:val="24"/>
          <w:szCs w:val="24"/>
        </w:rPr>
        <w:t>drifting sensors that can monitor the evolution of sea ice non-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75 </w:t>
      </w:r>
      <w:r>
        <w:rPr>
          <w:rFonts w:ascii="Fm" w:hAnsi="Fm" w:cs="Fm"/>
          <w:sz w:val="24"/>
          <w:szCs w:val="24"/>
        </w:rPr>
        <w:t>destructively (Figure 1 d).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76 </w:t>
      </w:r>
      <w:r>
        <w:rPr>
          <w:rFonts w:ascii="Fm" w:hAnsi="Fm" w:cs="Fm"/>
          <w:sz w:val="24"/>
          <w:szCs w:val="24"/>
        </w:rPr>
        <w:t xml:space="preserve">The findings presented here also have implications for measuring ice thickness, an </w:t>
      </w:r>
      <w:proofErr w:type="spellStart"/>
      <w:r>
        <w:rPr>
          <w:rFonts w:ascii="Fm" w:hAnsi="Fm" w:cs="Fm"/>
          <w:sz w:val="24"/>
          <w:szCs w:val="24"/>
        </w:rPr>
        <w:t>im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77 </w:t>
      </w:r>
      <w:proofErr w:type="spellStart"/>
      <w:r>
        <w:rPr>
          <w:rFonts w:ascii="Fm" w:hAnsi="Fm" w:cs="Fm"/>
          <w:sz w:val="24"/>
          <w:szCs w:val="24"/>
        </w:rPr>
        <w:t>portant</w:t>
      </w:r>
      <w:proofErr w:type="spellEnd"/>
      <w:r>
        <w:rPr>
          <w:rFonts w:ascii="Fm" w:hAnsi="Fm" w:cs="Fm"/>
          <w:sz w:val="24"/>
          <w:szCs w:val="24"/>
        </w:rPr>
        <w:t xml:space="preserve"> gauge of the impact of global warming. Not only is thickness data important in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78 </w:t>
      </w:r>
      <w:r>
        <w:rPr>
          <w:rFonts w:ascii="Fm" w:hAnsi="Fm" w:cs="Fm"/>
          <w:sz w:val="24"/>
          <w:szCs w:val="24"/>
        </w:rPr>
        <w:t>comparing climate model predictions to observed behavior, but in specifying the initial</w:t>
      </w:r>
    </w:p>
    <w:p w:rsidR="006B6D8C" w:rsidRDefault="006B6D8C" w:rsidP="006B6D8C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79 </w:t>
      </w:r>
      <w:r>
        <w:rPr>
          <w:rFonts w:ascii="Fm" w:hAnsi="Fm" w:cs="Fm"/>
          <w:sz w:val="24"/>
          <w:szCs w:val="24"/>
        </w:rPr>
        <w:t>conditions necessary for long-term numerical simulations. Promising techniques for ad-</w:t>
      </w:r>
    </w:p>
    <w:p w:rsidR="00ED07BE" w:rsidRDefault="006B6D8C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80 </w:t>
      </w:r>
      <w:proofErr w:type="spellStart"/>
      <w:r>
        <w:rPr>
          <w:rFonts w:ascii="Fm" w:hAnsi="Fm" w:cs="Fm"/>
          <w:sz w:val="24"/>
          <w:szCs w:val="24"/>
        </w:rPr>
        <w:t>vanced</w:t>
      </w:r>
      <w:proofErr w:type="spellEnd"/>
      <w:r>
        <w:rPr>
          <w:rFonts w:ascii="Fm" w:hAnsi="Fm" w:cs="Fm"/>
          <w:sz w:val="24"/>
          <w:szCs w:val="24"/>
        </w:rPr>
        <w:t xml:space="preserve"> airborne or surface-based measurements of ice thickness depend on the interaction</w:t>
      </w:r>
      <w:r w:rsidR="00ED07BE">
        <w:rPr>
          <w:rFonts w:ascii="Fm" w:hAnsi="Fm" w:cs="Fm"/>
          <w:sz w:val="24"/>
          <w:szCs w:val="24"/>
        </w:rPr>
        <w:t xml:space="preserve"> of electromagnetic (EM) fields with sea ice. For example, there has </w:t>
      </w:r>
      <w:r w:rsidR="00ED07BE">
        <w:rPr>
          <w:rFonts w:ascii="Fn" w:hAnsi="Fn" w:cs="Fn"/>
          <w:sz w:val="10"/>
          <w:szCs w:val="10"/>
        </w:rPr>
        <w:t xml:space="preserve">81 </w:t>
      </w:r>
      <w:r w:rsidR="00ED07BE">
        <w:rPr>
          <w:rFonts w:ascii="Fm" w:hAnsi="Fm" w:cs="Fm"/>
          <w:sz w:val="24"/>
          <w:szCs w:val="24"/>
        </w:rPr>
        <w:t>been significant inter-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82 </w:t>
      </w:r>
      <w:proofErr w:type="spellStart"/>
      <w:proofErr w:type="gramStart"/>
      <w:r>
        <w:rPr>
          <w:rFonts w:ascii="Fm" w:hAnsi="Fm" w:cs="Fm"/>
          <w:sz w:val="24"/>
          <w:szCs w:val="24"/>
        </w:rPr>
        <w:t>est</w:t>
      </w:r>
      <w:proofErr w:type="spellEnd"/>
      <w:proofErr w:type="gramEnd"/>
      <w:r>
        <w:rPr>
          <w:rFonts w:ascii="Fm" w:hAnsi="Fm" w:cs="Fm"/>
          <w:sz w:val="24"/>
          <w:szCs w:val="24"/>
        </w:rPr>
        <w:t xml:space="preserve"> in the development of EM induction devices [</w:t>
      </w:r>
      <w:r>
        <w:rPr>
          <w:rFonts w:ascii="Fh" w:hAnsi="Fh" w:cs="Fh"/>
          <w:sz w:val="24"/>
          <w:szCs w:val="24"/>
        </w:rPr>
        <w:t>Haas</w:t>
      </w:r>
      <w:r>
        <w:rPr>
          <w:rFonts w:ascii="Fm" w:hAnsi="Fm" w:cs="Fm"/>
          <w:sz w:val="24"/>
          <w:szCs w:val="24"/>
        </w:rPr>
        <w:t xml:space="preserve">, 2004; </w:t>
      </w:r>
      <w:r>
        <w:rPr>
          <w:rFonts w:ascii="Fh" w:hAnsi="Fh" w:cs="Fh"/>
          <w:sz w:val="24"/>
          <w:szCs w:val="24"/>
        </w:rPr>
        <w:t>Reid et al.</w:t>
      </w:r>
      <w:r>
        <w:rPr>
          <w:rFonts w:ascii="Fm" w:hAnsi="Fm" w:cs="Fm"/>
          <w:sz w:val="24"/>
          <w:szCs w:val="24"/>
        </w:rPr>
        <w:t>, 2006] mounted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83 </w:t>
      </w:r>
      <w:r>
        <w:rPr>
          <w:rFonts w:ascii="Fm" w:hAnsi="Fm" w:cs="Fm"/>
          <w:sz w:val="24"/>
          <w:szCs w:val="24"/>
        </w:rPr>
        <w:t>on ships, planes and helicopters. These techniques, and the interpretation of the data to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84 </w:t>
      </w:r>
      <w:r>
        <w:rPr>
          <w:rFonts w:ascii="Fm" w:hAnsi="Fm" w:cs="Fm"/>
          <w:sz w:val="24"/>
          <w:szCs w:val="24"/>
        </w:rPr>
        <w:t>obtain thickness information, rely on knowledge of the electrical properties of sea ice, and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85 </w:t>
      </w:r>
      <w:r>
        <w:rPr>
          <w:rFonts w:ascii="Fm" w:hAnsi="Fm" w:cs="Fm"/>
          <w:sz w:val="24"/>
          <w:szCs w:val="24"/>
        </w:rPr>
        <w:t>how they vary with depth, temperature, salinity, and ice type. The results presented here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86 </w:t>
      </w:r>
      <w:r>
        <w:rPr>
          <w:rFonts w:ascii="Fm" w:hAnsi="Fm" w:cs="Fm"/>
          <w:sz w:val="24"/>
          <w:szCs w:val="24"/>
        </w:rPr>
        <w:t>shed significant light on such issues.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o" w:hAnsi="Fo" w:cs="Fo"/>
          <w:sz w:val="24"/>
          <w:szCs w:val="24"/>
        </w:rPr>
      </w:pPr>
      <w:r>
        <w:rPr>
          <w:rFonts w:ascii="Fo" w:hAnsi="Fo" w:cs="Fo"/>
          <w:sz w:val="24"/>
          <w:szCs w:val="24"/>
        </w:rPr>
        <w:t>2. Measuring the electrical properties of sea ice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87 </w:t>
      </w:r>
      <w:r>
        <w:rPr>
          <w:rFonts w:ascii="Fm" w:hAnsi="Fm" w:cs="Fm"/>
          <w:sz w:val="24"/>
          <w:szCs w:val="24"/>
        </w:rPr>
        <w:t xml:space="preserve">Sea ice is an anisotropic composite with vertically elongated brine inclusions and </w:t>
      </w:r>
      <w:proofErr w:type="spellStart"/>
      <w:r>
        <w:rPr>
          <w:rFonts w:ascii="Fm" w:hAnsi="Fm" w:cs="Fm"/>
          <w:sz w:val="24"/>
          <w:szCs w:val="24"/>
        </w:rPr>
        <w:t>corre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88 </w:t>
      </w:r>
      <w:proofErr w:type="spellStart"/>
      <w:r>
        <w:rPr>
          <w:rFonts w:ascii="Fm" w:hAnsi="Fm" w:cs="Fm"/>
          <w:sz w:val="24"/>
          <w:szCs w:val="24"/>
        </w:rPr>
        <w:t>sponding</w:t>
      </w:r>
      <w:proofErr w:type="spellEnd"/>
      <w:r>
        <w:rPr>
          <w:rFonts w:ascii="Fm" w:hAnsi="Fm" w:cs="Fm"/>
          <w:sz w:val="24"/>
          <w:szCs w:val="24"/>
        </w:rPr>
        <w:t xml:space="preserve"> anisotropy in the effective fluid permeability and electrical conductivity tensors.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89 </w:t>
      </w:r>
      <w:r>
        <w:rPr>
          <w:rFonts w:ascii="Fm" w:hAnsi="Fm" w:cs="Fm"/>
          <w:sz w:val="24"/>
          <w:szCs w:val="24"/>
        </w:rPr>
        <w:t>Most methods for measuring sea ice conductivity involve indirect or inverse techniques,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90 </w:t>
      </w:r>
      <w:r>
        <w:rPr>
          <w:rFonts w:ascii="Fm" w:hAnsi="Fm" w:cs="Fm"/>
          <w:sz w:val="24"/>
          <w:szCs w:val="24"/>
        </w:rPr>
        <w:t xml:space="preserve">such as surface-based </w:t>
      </w:r>
      <w:proofErr w:type="spellStart"/>
      <w:r>
        <w:rPr>
          <w:rFonts w:ascii="Fm" w:hAnsi="Fm" w:cs="Fm"/>
          <w:sz w:val="24"/>
          <w:szCs w:val="24"/>
        </w:rPr>
        <w:t>geoelectric</w:t>
      </w:r>
      <w:proofErr w:type="spellEnd"/>
      <w:r>
        <w:rPr>
          <w:rFonts w:ascii="Fm" w:hAnsi="Fm" w:cs="Fm"/>
          <w:sz w:val="24"/>
          <w:szCs w:val="24"/>
        </w:rPr>
        <w:t xml:space="preserve"> profiling using a </w:t>
      </w:r>
      <w:proofErr w:type="spellStart"/>
      <w:r>
        <w:rPr>
          <w:rFonts w:ascii="Fm" w:hAnsi="Fm" w:cs="Fm"/>
          <w:sz w:val="24"/>
          <w:szCs w:val="24"/>
        </w:rPr>
        <w:t>Wenner</w:t>
      </w:r>
      <w:proofErr w:type="spellEnd"/>
      <w:r>
        <w:rPr>
          <w:rFonts w:ascii="Fm" w:hAnsi="Fm" w:cs="Fm"/>
          <w:sz w:val="24"/>
          <w:szCs w:val="24"/>
        </w:rPr>
        <w:t xml:space="preserve"> array of electrodes [</w:t>
      </w:r>
      <w:proofErr w:type="spellStart"/>
      <w:r>
        <w:rPr>
          <w:rFonts w:ascii="Fh" w:hAnsi="Fh" w:cs="Fh"/>
          <w:sz w:val="24"/>
          <w:szCs w:val="24"/>
        </w:rPr>
        <w:t>Fujino</w:t>
      </w:r>
      <w:proofErr w:type="spellEnd"/>
      <w:r>
        <w:rPr>
          <w:rFonts w:ascii="Fh" w:hAnsi="Fh" w:cs="Fh"/>
          <w:sz w:val="24"/>
          <w:szCs w:val="24"/>
        </w:rPr>
        <w:t xml:space="preserve"> and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91 </w:t>
      </w:r>
      <w:proofErr w:type="gramStart"/>
      <w:r>
        <w:rPr>
          <w:rFonts w:ascii="Fh" w:hAnsi="Fh" w:cs="Fh"/>
          <w:sz w:val="24"/>
          <w:szCs w:val="24"/>
        </w:rPr>
        <w:t xml:space="preserve">Suzuki </w:t>
      </w:r>
      <w:r>
        <w:rPr>
          <w:rFonts w:ascii="Fm" w:hAnsi="Fm" w:cs="Fm"/>
          <w:sz w:val="24"/>
          <w:szCs w:val="24"/>
        </w:rPr>
        <w:t>,</w:t>
      </w:r>
      <w:proofErr w:type="gramEnd"/>
      <w:r>
        <w:rPr>
          <w:rFonts w:ascii="Fm" w:hAnsi="Fm" w:cs="Fm"/>
          <w:sz w:val="24"/>
          <w:szCs w:val="24"/>
        </w:rPr>
        <w:t xml:space="preserve"> 1963; </w:t>
      </w:r>
      <w:proofErr w:type="spellStart"/>
      <w:r>
        <w:rPr>
          <w:rFonts w:ascii="Fh" w:hAnsi="Fh" w:cs="Fh"/>
          <w:sz w:val="24"/>
          <w:szCs w:val="24"/>
        </w:rPr>
        <w:t>Thyssen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 xml:space="preserve">, 1974; </w:t>
      </w:r>
      <w:r>
        <w:rPr>
          <w:rFonts w:ascii="Fh" w:hAnsi="Fh" w:cs="Fh"/>
          <w:sz w:val="24"/>
          <w:szCs w:val="24"/>
        </w:rPr>
        <w:t>Buckley et al.</w:t>
      </w:r>
      <w:r>
        <w:rPr>
          <w:rFonts w:ascii="Fm" w:hAnsi="Fm" w:cs="Fm"/>
          <w:sz w:val="24"/>
          <w:szCs w:val="24"/>
        </w:rPr>
        <w:t xml:space="preserve">, 1986; </w:t>
      </w:r>
      <w:r>
        <w:rPr>
          <w:rFonts w:ascii="Fh" w:hAnsi="Fh" w:cs="Fh"/>
          <w:sz w:val="24"/>
          <w:szCs w:val="24"/>
        </w:rPr>
        <w:t>Reid et al.</w:t>
      </w:r>
      <w:r>
        <w:rPr>
          <w:rFonts w:ascii="Fm" w:hAnsi="Fm" w:cs="Fm"/>
          <w:sz w:val="24"/>
          <w:szCs w:val="24"/>
        </w:rPr>
        <w:t xml:space="preserve">, 2006; </w:t>
      </w:r>
      <w:r>
        <w:rPr>
          <w:rFonts w:ascii="Fh" w:hAnsi="Fh" w:cs="Fh"/>
          <w:sz w:val="24"/>
          <w:szCs w:val="24"/>
        </w:rPr>
        <w:t>Ingham et al.</w:t>
      </w:r>
      <w:r>
        <w:rPr>
          <w:rFonts w:ascii="Fm" w:hAnsi="Fm" w:cs="Fm"/>
          <w:sz w:val="24"/>
          <w:szCs w:val="24"/>
        </w:rPr>
        <w:t>,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r>
        <w:rPr>
          <w:rFonts w:ascii="Fm" w:hAnsi="Fm" w:cs="Fm"/>
          <w:sz w:val="24"/>
          <w:szCs w:val="24"/>
        </w:rPr>
        <w:t xml:space="preserve">2008; </w:t>
      </w:r>
      <w:r>
        <w:rPr>
          <w:rFonts w:ascii="Fh" w:hAnsi="Fh" w:cs="Fh"/>
          <w:sz w:val="24"/>
          <w:szCs w:val="24"/>
        </w:rPr>
        <w:t>Sampson et al.</w:t>
      </w:r>
      <w:r>
        <w:rPr>
          <w:rFonts w:ascii="Fm" w:hAnsi="Fm" w:cs="Fm"/>
          <w:sz w:val="24"/>
          <w:szCs w:val="24"/>
        </w:rPr>
        <w:t xml:space="preserve">, 2011]. Generally with these methods the vertical conductivity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f" w:hAnsi="Ff" w:cs="Ff"/>
          <w:sz w:val="16"/>
          <w:szCs w:val="16"/>
        </w:rPr>
        <w:t>v</w:t>
      </w:r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n" w:hAnsi="Fn" w:cs="Fn"/>
          <w:sz w:val="10"/>
          <w:szCs w:val="10"/>
        </w:rPr>
        <w:t xml:space="preserve">92 </w:t>
      </w:r>
      <w:r>
        <w:rPr>
          <w:rFonts w:ascii="Fm" w:hAnsi="Fm" w:cs="Fm"/>
          <w:sz w:val="24"/>
          <w:szCs w:val="24"/>
        </w:rPr>
        <w:t>is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proofErr w:type="gramStart"/>
      <w:r>
        <w:rPr>
          <w:rFonts w:ascii="Fm" w:hAnsi="Fm" w:cs="Fm"/>
          <w:sz w:val="24"/>
          <w:szCs w:val="24"/>
        </w:rPr>
        <w:t>inherently</w:t>
      </w:r>
      <w:proofErr w:type="gramEnd"/>
      <w:r>
        <w:rPr>
          <w:rFonts w:ascii="Fm" w:hAnsi="Fm" w:cs="Fm"/>
          <w:sz w:val="24"/>
          <w:szCs w:val="24"/>
        </w:rPr>
        <w:t xml:space="preserve"> mixed with the horizontal components. Here we are most interested in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f" w:hAnsi="Ff" w:cs="Ff"/>
          <w:sz w:val="16"/>
          <w:szCs w:val="16"/>
        </w:rPr>
        <w:t>v</w:t>
      </w:r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n" w:hAnsi="Fn" w:cs="Fn"/>
          <w:sz w:val="10"/>
          <w:szCs w:val="10"/>
        </w:rPr>
        <w:t xml:space="preserve">93 </w:t>
      </w:r>
      <w:r>
        <w:rPr>
          <w:rFonts w:ascii="Fm" w:hAnsi="Fm" w:cs="Fm"/>
          <w:sz w:val="24"/>
          <w:szCs w:val="24"/>
        </w:rPr>
        <w:t>due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94 </w:t>
      </w:r>
      <w:r>
        <w:rPr>
          <w:rFonts w:ascii="Fm" w:hAnsi="Fm" w:cs="Fm"/>
          <w:sz w:val="24"/>
          <w:szCs w:val="24"/>
        </w:rPr>
        <w:t>to its connection with vertical fluid flow.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95 </w:t>
      </w:r>
      <w:r>
        <w:rPr>
          <w:rFonts w:ascii="Fm" w:hAnsi="Fm" w:cs="Fm"/>
          <w:sz w:val="24"/>
          <w:szCs w:val="24"/>
        </w:rPr>
        <w:t>During the Sea Ice Physics and Ecosystem Experiment (SIPEX) in September and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r>
        <w:rPr>
          <w:rFonts w:ascii="Fm" w:hAnsi="Fm" w:cs="Fm"/>
          <w:sz w:val="24"/>
          <w:szCs w:val="24"/>
        </w:rPr>
        <w:t xml:space="preserve">October of 2007, we made </w:t>
      </w:r>
      <w:r>
        <w:rPr>
          <w:rFonts w:ascii="Fh" w:hAnsi="Fh" w:cs="Fh"/>
          <w:sz w:val="24"/>
          <w:szCs w:val="24"/>
        </w:rPr>
        <w:t xml:space="preserve">direct </w:t>
      </w:r>
      <w:r>
        <w:rPr>
          <w:rFonts w:ascii="Fm" w:hAnsi="Fm" w:cs="Fm"/>
          <w:sz w:val="24"/>
          <w:szCs w:val="24"/>
        </w:rPr>
        <w:t xml:space="preserve">measurements of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f" w:hAnsi="Ff" w:cs="Ff"/>
          <w:sz w:val="16"/>
          <w:szCs w:val="16"/>
        </w:rPr>
        <w:t>v</w:t>
      </w:r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n" w:hAnsi="Fn" w:cs="Fn"/>
          <w:sz w:val="10"/>
          <w:szCs w:val="10"/>
        </w:rPr>
        <w:t xml:space="preserve">96 </w:t>
      </w:r>
      <w:r>
        <w:rPr>
          <w:rFonts w:ascii="Fm" w:hAnsi="Fm" w:cs="Fm"/>
          <w:sz w:val="24"/>
          <w:szCs w:val="24"/>
        </w:rPr>
        <w:t>in Antarctic pack ice by adapting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97 </w:t>
      </w:r>
      <w:r>
        <w:rPr>
          <w:rFonts w:ascii="Fm" w:hAnsi="Fm" w:cs="Fm"/>
          <w:sz w:val="24"/>
          <w:szCs w:val="24"/>
        </w:rPr>
        <w:t xml:space="preserve">a four probe </w:t>
      </w:r>
      <w:proofErr w:type="spellStart"/>
      <w:r>
        <w:rPr>
          <w:rFonts w:ascii="Fm" w:hAnsi="Fm" w:cs="Fm"/>
          <w:sz w:val="24"/>
          <w:szCs w:val="24"/>
        </w:rPr>
        <w:t>Wenner</w:t>
      </w:r>
      <w:proofErr w:type="spellEnd"/>
      <w:r>
        <w:rPr>
          <w:rFonts w:ascii="Fm" w:hAnsi="Fm" w:cs="Fm"/>
          <w:sz w:val="24"/>
          <w:szCs w:val="24"/>
        </w:rPr>
        <w:t xml:space="preserve"> array for use in cylindrical ice cores, as shown in Figure 1 </w:t>
      </w:r>
      <w:proofErr w:type="gramStart"/>
      <w:r>
        <w:rPr>
          <w:rFonts w:ascii="Fm" w:hAnsi="Fm" w:cs="Fm"/>
          <w:sz w:val="24"/>
          <w:szCs w:val="24"/>
        </w:rPr>
        <w:t>a and</w:t>
      </w:r>
      <w:proofErr w:type="gramEnd"/>
      <w:r>
        <w:rPr>
          <w:rFonts w:ascii="Fm" w:hAnsi="Fm" w:cs="Fm"/>
          <w:sz w:val="24"/>
          <w:szCs w:val="24"/>
        </w:rPr>
        <w:t xml:space="preserve"> b.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The study area was located off the coast of East Antarctica, between 115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m" w:hAnsi="Fm" w:cs="Fm"/>
          <w:sz w:val="24"/>
          <w:szCs w:val="24"/>
        </w:rPr>
        <w:t>E and 130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n" w:hAnsi="Fn" w:cs="Fn"/>
          <w:sz w:val="10"/>
          <w:szCs w:val="10"/>
        </w:rPr>
        <w:t xml:space="preserve">98 </w:t>
      </w:r>
      <w:r>
        <w:rPr>
          <w:rFonts w:ascii="Fm" w:hAnsi="Fm" w:cs="Fm"/>
          <w:sz w:val="24"/>
          <w:szCs w:val="24"/>
        </w:rPr>
        <w:t>E,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and</w:t>
      </w:r>
      <w:proofErr w:type="gramEnd"/>
      <w:r>
        <w:rPr>
          <w:rFonts w:ascii="Fm" w:hAnsi="Fm" w:cs="Fm"/>
          <w:sz w:val="24"/>
          <w:szCs w:val="24"/>
        </w:rPr>
        <w:t xml:space="preserve"> 64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m" w:hAnsi="Fm" w:cs="Fm"/>
          <w:sz w:val="24"/>
          <w:szCs w:val="24"/>
        </w:rPr>
        <w:t>S and 66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n" w:hAnsi="Fn" w:cs="Fn"/>
          <w:sz w:val="10"/>
          <w:szCs w:val="10"/>
        </w:rPr>
        <w:t xml:space="preserve">99 </w:t>
      </w:r>
      <w:r>
        <w:rPr>
          <w:rFonts w:ascii="Fm" w:hAnsi="Fm" w:cs="Fm"/>
          <w:sz w:val="24"/>
          <w:szCs w:val="24"/>
        </w:rPr>
        <w:t>S. At 8 of the 15 ice stations along the cruise track of the Australian</w:t>
      </w:r>
    </w:p>
    <w:p w:rsidR="00ED07BE" w:rsidRDefault="00ED07BE" w:rsidP="00ED07BE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100 </w:t>
      </w:r>
      <w:r>
        <w:rPr>
          <w:rFonts w:ascii="Fm" w:hAnsi="Fm" w:cs="Fm"/>
          <w:sz w:val="24"/>
          <w:szCs w:val="24"/>
        </w:rPr>
        <w:t xml:space="preserve">icebreaker </w:t>
      </w:r>
      <w:r>
        <w:rPr>
          <w:rFonts w:ascii="Fh" w:hAnsi="Fh" w:cs="Fh"/>
          <w:sz w:val="24"/>
          <w:szCs w:val="24"/>
        </w:rPr>
        <w:t xml:space="preserve">Aurora </w:t>
      </w:r>
      <w:proofErr w:type="spellStart"/>
      <w:r>
        <w:rPr>
          <w:rFonts w:ascii="Fh" w:hAnsi="Fh" w:cs="Fh"/>
          <w:sz w:val="24"/>
          <w:szCs w:val="24"/>
        </w:rPr>
        <w:t>Australis</w:t>
      </w:r>
      <w:proofErr w:type="spellEnd"/>
      <w:r>
        <w:rPr>
          <w:rFonts w:ascii="Fm" w:hAnsi="Fm" w:cs="Fm"/>
          <w:sz w:val="24"/>
          <w:szCs w:val="24"/>
        </w:rPr>
        <w:t>, we extracted vertical cores from thin first-year sea ice, with</w:t>
      </w:r>
    </w:p>
    <w:p w:rsidR="00BB38B3" w:rsidRDefault="00ED07BE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101 </w:t>
      </w:r>
      <w:r>
        <w:rPr>
          <w:rFonts w:ascii="Fm" w:hAnsi="Fm" w:cs="Fm"/>
          <w:sz w:val="24"/>
          <w:szCs w:val="24"/>
        </w:rPr>
        <w:t>lengths ranging from 34 cm to 86 cm. Thermistor probes were inserted into small holes</w:t>
      </w:r>
      <w:r w:rsidR="00BB38B3">
        <w:rPr>
          <w:rFonts w:ascii="Fm" w:hAnsi="Fm" w:cs="Fm"/>
          <w:sz w:val="24"/>
          <w:szCs w:val="24"/>
        </w:rPr>
        <w:t xml:space="preserve"> drilled every 5 cm. We used </w:t>
      </w:r>
      <w:proofErr w:type="spellStart"/>
      <w:r w:rsidR="00BB38B3">
        <w:rPr>
          <w:rFonts w:ascii="Fm" w:hAnsi="Fm" w:cs="Fm"/>
          <w:sz w:val="24"/>
          <w:szCs w:val="24"/>
        </w:rPr>
        <w:t>aWenner</w:t>
      </w:r>
      <w:proofErr w:type="spellEnd"/>
      <w:r w:rsidR="00BB38B3">
        <w:rPr>
          <w:rFonts w:ascii="Fm" w:hAnsi="Fm" w:cs="Fm"/>
          <w:sz w:val="24"/>
          <w:szCs w:val="24"/>
        </w:rPr>
        <w:t xml:space="preserve"> electrode array along sections </w:t>
      </w:r>
      <w:r w:rsidR="00BB38B3">
        <w:rPr>
          <w:rFonts w:ascii="Fn" w:hAnsi="Fn" w:cs="Fn"/>
          <w:sz w:val="10"/>
          <w:szCs w:val="10"/>
        </w:rPr>
        <w:t xml:space="preserve">102 </w:t>
      </w:r>
      <w:r w:rsidR="00BB38B3">
        <w:rPr>
          <w:rFonts w:ascii="Fm" w:hAnsi="Fm" w:cs="Fm"/>
          <w:sz w:val="24"/>
          <w:szCs w:val="24"/>
        </w:rPr>
        <w:t>of the cores, connected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103 </w:t>
      </w:r>
      <w:r>
        <w:rPr>
          <w:rFonts w:ascii="Fm" w:hAnsi="Fm" w:cs="Fm"/>
          <w:sz w:val="24"/>
          <w:szCs w:val="24"/>
        </w:rPr>
        <w:t>to a YEW Earth Resistance Tester operating at 38 Hz. This set-up yields the resistance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104 </w:t>
      </w:r>
      <w:r>
        <w:rPr>
          <w:rFonts w:ascii="Fm" w:hAnsi="Fm" w:cs="Fm"/>
          <w:sz w:val="24"/>
          <w:szCs w:val="24"/>
        </w:rPr>
        <w:t>along the axis of the cylindrical ice core between probes P1 and P2, corresponding to the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105 </w:t>
      </w:r>
      <w:r>
        <w:rPr>
          <w:rFonts w:ascii="Fm" w:hAnsi="Fm" w:cs="Fm"/>
          <w:sz w:val="24"/>
          <w:szCs w:val="24"/>
        </w:rPr>
        <w:t xml:space="preserve">vertical direction </w:t>
      </w:r>
      <w:r>
        <w:rPr>
          <w:rFonts w:ascii="Fh" w:hAnsi="Fh" w:cs="Fh"/>
          <w:sz w:val="24"/>
          <w:szCs w:val="24"/>
        </w:rPr>
        <w:t>in situ</w:t>
      </w:r>
      <w:r>
        <w:rPr>
          <w:rFonts w:ascii="Fm" w:hAnsi="Fm" w:cs="Fm"/>
          <w:sz w:val="24"/>
          <w:szCs w:val="24"/>
        </w:rPr>
        <w:t xml:space="preserve">, with </w:t>
      </w:r>
      <w:r>
        <w:rPr>
          <w:rFonts w:ascii="Fg" w:hAnsi="Fg" w:cs="Fg"/>
          <w:sz w:val="24"/>
          <w:szCs w:val="24"/>
        </w:rPr>
        <w:t xml:space="preserve">a </w:t>
      </w:r>
      <w:r>
        <w:rPr>
          <w:rFonts w:ascii="Fm" w:hAnsi="Fm" w:cs="Fm"/>
          <w:sz w:val="24"/>
          <w:szCs w:val="24"/>
        </w:rPr>
        <w:t xml:space="preserve">= </w:t>
      </w:r>
      <w:r>
        <w:rPr>
          <w:rFonts w:ascii="Fg" w:hAnsi="Fg" w:cs="Fg"/>
          <w:sz w:val="24"/>
          <w:szCs w:val="24"/>
        </w:rPr>
        <w:t xml:space="preserve">L </w:t>
      </w:r>
      <w:r>
        <w:rPr>
          <w:rFonts w:ascii="Fm" w:hAnsi="Fm" w:cs="Fm"/>
          <w:sz w:val="24"/>
          <w:szCs w:val="24"/>
        </w:rPr>
        <w:t xml:space="preserve">= 10 cm (or </w:t>
      </w:r>
      <w:r>
        <w:rPr>
          <w:rFonts w:ascii="Fg" w:hAnsi="Fg" w:cs="Fg"/>
          <w:sz w:val="24"/>
          <w:szCs w:val="24"/>
        </w:rPr>
        <w:t xml:space="preserve">a </w:t>
      </w:r>
      <w:r>
        <w:rPr>
          <w:rFonts w:ascii="Fm" w:hAnsi="Fm" w:cs="Fm"/>
          <w:sz w:val="24"/>
          <w:szCs w:val="24"/>
        </w:rPr>
        <w:t xml:space="preserve">= </w:t>
      </w:r>
      <w:r>
        <w:rPr>
          <w:rFonts w:ascii="Fg" w:hAnsi="Fg" w:cs="Fg"/>
          <w:sz w:val="24"/>
          <w:szCs w:val="24"/>
        </w:rPr>
        <w:t xml:space="preserve">L </w:t>
      </w:r>
      <w:r>
        <w:rPr>
          <w:rFonts w:ascii="Fm" w:hAnsi="Fm" w:cs="Fm"/>
          <w:sz w:val="24"/>
          <w:szCs w:val="24"/>
        </w:rPr>
        <w:t>= 5 cm in some cases). We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106 </w:t>
      </w:r>
      <w:r>
        <w:rPr>
          <w:rFonts w:ascii="Fm" w:hAnsi="Fm" w:cs="Fm"/>
          <w:sz w:val="24"/>
          <w:szCs w:val="24"/>
        </w:rPr>
        <w:t>obtained 26 averaged data points from 67 raw measurements of the resistance between the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107 </w:t>
      </w:r>
      <w:r>
        <w:rPr>
          <w:rFonts w:ascii="Fm" w:hAnsi="Fm" w:cs="Fm"/>
          <w:sz w:val="24"/>
          <w:szCs w:val="24"/>
        </w:rPr>
        <w:t>inner probes. After the temperature and resistance measurements were taken, which took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108 </w:t>
      </w:r>
      <w:r>
        <w:rPr>
          <w:rFonts w:ascii="Fm" w:hAnsi="Fm" w:cs="Fm"/>
          <w:sz w:val="24"/>
          <w:szCs w:val="24"/>
        </w:rPr>
        <w:t>about 10 to 20 minutes, we cut each core into 10 cm sections which were later melted, so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109 </w:t>
      </w:r>
      <w:r>
        <w:rPr>
          <w:rFonts w:ascii="Fm" w:hAnsi="Fm" w:cs="Fm"/>
          <w:sz w:val="24"/>
          <w:szCs w:val="24"/>
        </w:rPr>
        <w:t>that we could obtain bulk salinity measurements for each section. The temperature and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110 </w:t>
      </w:r>
      <w:r>
        <w:rPr>
          <w:rFonts w:ascii="Fm" w:hAnsi="Fm" w:cs="Fm"/>
          <w:sz w:val="24"/>
          <w:szCs w:val="24"/>
        </w:rPr>
        <w:t>salinity measurements allowed us to calculate a brine volume fraction profile for each core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111 </w:t>
      </w:r>
      <w:r>
        <w:rPr>
          <w:rFonts w:ascii="Fm" w:hAnsi="Fm" w:cs="Fm"/>
          <w:sz w:val="24"/>
          <w:szCs w:val="24"/>
        </w:rPr>
        <w:t>[</w:t>
      </w:r>
      <w:proofErr w:type="spellStart"/>
      <w:r>
        <w:rPr>
          <w:rFonts w:ascii="Fh" w:hAnsi="Fh" w:cs="Fh"/>
          <w:sz w:val="24"/>
          <w:szCs w:val="24"/>
        </w:rPr>
        <w:t>Eicken</w:t>
      </w:r>
      <w:proofErr w:type="spellEnd"/>
      <w:r>
        <w:rPr>
          <w:rFonts w:ascii="Fm" w:hAnsi="Fm" w:cs="Fm"/>
          <w:sz w:val="24"/>
          <w:szCs w:val="24"/>
        </w:rPr>
        <w:t xml:space="preserve">, 2003]. In the auxiliary material we demonstrate that the </w:t>
      </w:r>
      <w:proofErr w:type="spellStart"/>
      <w:r>
        <w:rPr>
          <w:rFonts w:ascii="Fm" w:hAnsi="Fm" w:cs="Fm"/>
          <w:sz w:val="24"/>
          <w:szCs w:val="24"/>
        </w:rPr>
        <w:t>Wenner</w:t>
      </w:r>
      <w:proofErr w:type="spellEnd"/>
      <w:r>
        <w:rPr>
          <w:rFonts w:ascii="Fm" w:hAnsi="Fm" w:cs="Fm"/>
          <w:sz w:val="24"/>
          <w:szCs w:val="24"/>
        </w:rPr>
        <w:t xml:space="preserve"> array deployed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112 </w:t>
      </w:r>
      <w:r>
        <w:rPr>
          <w:rFonts w:ascii="Fm" w:hAnsi="Fm" w:cs="Fm"/>
          <w:sz w:val="24"/>
          <w:szCs w:val="24"/>
        </w:rPr>
        <w:t>along the core axis is a viable field method for measuring conductivity, yielding values of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113 </w:t>
      </w:r>
      <w:r>
        <w:rPr>
          <w:rFonts w:ascii="Fm" w:hAnsi="Fm" w:cs="Fm"/>
          <w:sz w:val="24"/>
          <w:szCs w:val="24"/>
        </w:rPr>
        <w:t>the vertical component very close to the results of classical, parallel plate experiments.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114 </w:t>
      </w:r>
      <w:r>
        <w:rPr>
          <w:rFonts w:ascii="Fm" w:hAnsi="Fm" w:cs="Fm"/>
          <w:sz w:val="24"/>
          <w:szCs w:val="24"/>
        </w:rPr>
        <w:t>In the Arctic, we used the technique of cross-borehole DC resistivity tomography [</w:t>
      </w:r>
      <w:r>
        <w:rPr>
          <w:rFonts w:ascii="Fh" w:hAnsi="Fh" w:cs="Fh"/>
          <w:sz w:val="24"/>
          <w:szCs w:val="24"/>
        </w:rPr>
        <w:t>In-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115 </w:t>
      </w:r>
      <w:proofErr w:type="spellStart"/>
      <w:r>
        <w:rPr>
          <w:rFonts w:ascii="Fh" w:hAnsi="Fh" w:cs="Fh"/>
          <w:sz w:val="24"/>
          <w:szCs w:val="24"/>
        </w:rPr>
        <w:t>gham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 xml:space="preserve">, 2008; </w:t>
      </w:r>
      <w:r>
        <w:rPr>
          <w:rFonts w:ascii="Fh" w:hAnsi="Fh" w:cs="Fh"/>
          <w:sz w:val="24"/>
          <w:szCs w:val="24"/>
        </w:rPr>
        <w:t>Jones et al.</w:t>
      </w:r>
      <w:r>
        <w:rPr>
          <w:rFonts w:ascii="Fm" w:hAnsi="Fm" w:cs="Fm"/>
          <w:sz w:val="24"/>
          <w:szCs w:val="24"/>
        </w:rPr>
        <w:t>, 2010], as shown in Figure 1 c and d. The ice is probed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116 </w:t>
      </w:r>
      <w:r>
        <w:rPr>
          <w:rFonts w:ascii="Fm" w:hAnsi="Fm" w:cs="Fm"/>
          <w:sz w:val="24"/>
          <w:szCs w:val="24"/>
        </w:rPr>
        <w:t>in its natural state, utilizing two or four vertical strings of electrodes frozen into the ice.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117 </w:t>
      </w:r>
      <w:r>
        <w:rPr>
          <w:rFonts w:ascii="Fm" w:hAnsi="Fm" w:cs="Fm"/>
          <w:sz w:val="24"/>
          <w:szCs w:val="24"/>
        </w:rPr>
        <w:t>It has been shown that this method can be used to derive the horizontal component of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118 </w:t>
      </w:r>
      <w:r>
        <w:rPr>
          <w:rFonts w:ascii="Fm" w:hAnsi="Fm" w:cs="Fm"/>
          <w:sz w:val="24"/>
          <w:szCs w:val="24"/>
        </w:rPr>
        <w:t>the anisotropic resistivity profile. Moreover, it has been demonstrated that the vertical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c" w:hAnsi="Fc" w:cs="Fc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component</w:t>
      </w:r>
      <w:proofErr w:type="gramEnd"/>
      <w:r>
        <w:rPr>
          <w:rFonts w:ascii="Fm" w:hAnsi="Fm" w:cs="Fm"/>
          <w:sz w:val="24"/>
          <w:szCs w:val="24"/>
        </w:rPr>
        <w:t xml:space="preserve"> of </w:t>
      </w:r>
      <w:r>
        <w:rPr>
          <w:rFonts w:ascii="Fc" w:hAnsi="Fc" w:cs="Fc"/>
          <w:sz w:val="24"/>
          <w:szCs w:val="24"/>
        </w:rPr>
        <w:t>_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b" w:hAnsi="Fb" w:cs="Fb"/>
          <w:sz w:val="16"/>
          <w:szCs w:val="16"/>
        </w:rPr>
        <w:t xml:space="preserve">_ </w:t>
      </w:r>
      <w:r>
        <w:rPr>
          <w:rFonts w:ascii="Fn" w:hAnsi="Fn" w:cs="Fn"/>
          <w:sz w:val="10"/>
          <w:szCs w:val="10"/>
        </w:rPr>
        <w:t xml:space="preserve">119 </w:t>
      </w:r>
      <w:r>
        <w:rPr>
          <w:rFonts w:ascii="Fm" w:hAnsi="Fm" w:cs="Fm"/>
          <w:sz w:val="24"/>
          <w:szCs w:val="24"/>
        </w:rPr>
        <w:t>can be obtained as well [</w:t>
      </w:r>
      <w:r>
        <w:rPr>
          <w:rFonts w:ascii="Fh" w:hAnsi="Fh" w:cs="Fh"/>
          <w:sz w:val="24"/>
          <w:szCs w:val="24"/>
        </w:rPr>
        <w:t>Jones et al.</w:t>
      </w:r>
      <w:r>
        <w:rPr>
          <w:rFonts w:ascii="Fm" w:hAnsi="Fm" w:cs="Fm"/>
          <w:sz w:val="24"/>
          <w:szCs w:val="24"/>
        </w:rPr>
        <w:t xml:space="preserve">, 2010; </w:t>
      </w:r>
      <w:r>
        <w:rPr>
          <w:rFonts w:ascii="Fh" w:hAnsi="Fh" w:cs="Fh"/>
          <w:sz w:val="24"/>
          <w:szCs w:val="24"/>
        </w:rPr>
        <w:t>Ingham et al.</w:t>
      </w:r>
      <w:r>
        <w:rPr>
          <w:rFonts w:ascii="Fm" w:hAnsi="Fm" w:cs="Fm"/>
          <w:sz w:val="24"/>
          <w:szCs w:val="24"/>
        </w:rPr>
        <w:t>, 2008]. If a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120 </w:t>
      </w:r>
      <w:r>
        <w:rPr>
          <w:rFonts w:ascii="Fm" w:hAnsi="Fm" w:cs="Fm"/>
          <w:sz w:val="24"/>
          <w:szCs w:val="24"/>
        </w:rPr>
        <w:t xml:space="preserve">minimum of four electrode strings are used, the geometric mean of the vertical and </w:t>
      </w:r>
      <w:proofErr w:type="spellStart"/>
      <w:r>
        <w:rPr>
          <w:rFonts w:ascii="Fm" w:hAnsi="Fm" w:cs="Fm"/>
          <w:sz w:val="24"/>
          <w:szCs w:val="24"/>
        </w:rPr>
        <w:t>hor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c" w:hAnsi="Fc" w:cs="Fc"/>
          <w:sz w:val="24"/>
          <w:szCs w:val="24"/>
        </w:rPr>
      </w:pPr>
      <w:proofErr w:type="spellStart"/>
      <w:proofErr w:type="gramStart"/>
      <w:r>
        <w:rPr>
          <w:rFonts w:ascii="Fm" w:hAnsi="Fm" w:cs="Fm"/>
          <w:sz w:val="24"/>
          <w:szCs w:val="24"/>
        </w:rPr>
        <w:t>izontal</w:t>
      </w:r>
      <w:proofErr w:type="spellEnd"/>
      <w:proofErr w:type="gramEnd"/>
      <w:r>
        <w:rPr>
          <w:rFonts w:ascii="Fm" w:hAnsi="Fm" w:cs="Fm"/>
          <w:sz w:val="24"/>
          <w:szCs w:val="24"/>
        </w:rPr>
        <w:t xml:space="preserve"> components of </w:t>
      </w:r>
      <w:r>
        <w:rPr>
          <w:rFonts w:ascii="Fc" w:hAnsi="Fc" w:cs="Fc"/>
          <w:sz w:val="24"/>
          <w:szCs w:val="24"/>
        </w:rPr>
        <w:t>_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b" w:hAnsi="Fb" w:cs="Fb"/>
          <w:sz w:val="16"/>
          <w:szCs w:val="16"/>
        </w:rPr>
        <w:t xml:space="preserve">_ </w:t>
      </w:r>
      <w:r>
        <w:rPr>
          <w:rFonts w:ascii="Fn" w:hAnsi="Fn" w:cs="Fn"/>
          <w:sz w:val="10"/>
          <w:szCs w:val="10"/>
        </w:rPr>
        <w:t xml:space="preserve">121 </w:t>
      </w:r>
      <w:r>
        <w:rPr>
          <w:rFonts w:ascii="Fm" w:hAnsi="Fm" w:cs="Fm"/>
          <w:sz w:val="24"/>
          <w:szCs w:val="24"/>
        </w:rPr>
        <w:t>can be derived, along with the horizontal component [</w:t>
      </w:r>
      <w:r>
        <w:rPr>
          <w:rFonts w:ascii="Fh" w:hAnsi="Fh" w:cs="Fh"/>
          <w:sz w:val="24"/>
          <w:szCs w:val="24"/>
        </w:rPr>
        <w:t>Ingham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122 </w:t>
      </w:r>
      <w:r>
        <w:rPr>
          <w:rFonts w:ascii="Fh" w:hAnsi="Fh" w:cs="Fh"/>
          <w:sz w:val="24"/>
          <w:szCs w:val="24"/>
        </w:rPr>
        <w:t>et al.</w:t>
      </w:r>
      <w:r>
        <w:rPr>
          <w:rFonts w:ascii="Fm" w:hAnsi="Fm" w:cs="Fm"/>
          <w:sz w:val="24"/>
          <w:szCs w:val="24"/>
        </w:rPr>
        <w:t>, 2008], yielding the vertical component.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 xml:space="preserve">Measurements of the temporal variation in the resistivity structure </w:t>
      </w:r>
      <w:r>
        <w:rPr>
          <w:rFonts w:ascii="Fn" w:hAnsi="Fn" w:cs="Fn"/>
          <w:sz w:val="10"/>
          <w:szCs w:val="10"/>
        </w:rPr>
        <w:t xml:space="preserve">123 </w:t>
      </w:r>
      <w:r>
        <w:rPr>
          <w:rFonts w:ascii="Fm" w:hAnsi="Fm" w:cs="Fm"/>
          <w:sz w:val="24"/>
          <w:szCs w:val="24"/>
        </w:rPr>
        <w:t>of first-year Arctic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124 </w:t>
      </w:r>
      <w:r>
        <w:rPr>
          <w:rFonts w:ascii="Fm" w:hAnsi="Fm" w:cs="Fm"/>
          <w:sz w:val="24"/>
          <w:szCs w:val="24"/>
        </w:rPr>
        <w:t>sea ice through spring warming have been made approximately 1 km off the coast of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Barrow, Alaska at 71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m" w:hAnsi="Fm" w:cs="Fm"/>
          <w:sz w:val="24"/>
          <w:szCs w:val="24"/>
        </w:rPr>
        <w:t>21</w:t>
      </w:r>
      <w:r>
        <w:rPr>
          <w:rFonts w:ascii="Fd" w:hAnsi="Fd" w:cs="Fd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>56.45</w:t>
      </w:r>
      <w:r>
        <w:rPr>
          <w:rFonts w:ascii="Fd" w:hAnsi="Fd" w:cs="Fd"/>
          <w:sz w:val="16"/>
          <w:szCs w:val="16"/>
        </w:rPr>
        <w:t xml:space="preserve">00 </w:t>
      </w:r>
      <w:r>
        <w:rPr>
          <w:rFonts w:ascii="Fm" w:hAnsi="Fm" w:cs="Fm"/>
          <w:sz w:val="24"/>
          <w:szCs w:val="24"/>
        </w:rPr>
        <w:t>N, 156</w:t>
      </w:r>
      <w:r>
        <w:rPr>
          <w:rFonts w:ascii="Fd" w:hAnsi="Fd" w:cs="Fd"/>
          <w:sz w:val="16"/>
          <w:szCs w:val="16"/>
        </w:rPr>
        <w:t xml:space="preserve">_ </w:t>
      </w:r>
      <w:r>
        <w:rPr>
          <w:rFonts w:ascii="Fm" w:hAnsi="Fm" w:cs="Fm"/>
          <w:sz w:val="24"/>
          <w:szCs w:val="24"/>
        </w:rPr>
        <w:t>32</w:t>
      </w:r>
      <w:r>
        <w:rPr>
          <w:rFonts w:ascii="Fd" w:hAnsi="Fd" w:cs="Fd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>39.01</w:t>
      </w:r>
      <w:r>
        <w:rPr>
          <w:rFonts w:ascii="Fd" w:hAnsi="Fd" w:cs="Fd"/>
          <w:sz w:val="16"/>
          <w:szCs w:val="16"/>
        </w:rPr>
        <w:t xml:space="preserve">00 </w:t>
      </w:r>
      <w:r>
        <w:rPr>
          <w:rFonts w:ascii="Fn" w:hAnsi="Fn" w:cs="Fn"/>
          <w:sz w:val="10"/>
          <w:szCs w:val="10"/>
        </w:rPr>
        <w:t xml:space="preserve">125 </w:t>
      </w:r>
      <w:r>
        <w:rPr>
          <w:rFonts w:ascii="Fm" w:hAnsi="Fm" w:cs="Fm"/>
          <w:sz w:val="24"/>
          <w:szCs w:val="24"/>
        </w:rPr>
        <w:t>W. Electrode strings were installed in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126 </w:t>
      </w:r>
      <w:proofErr w:type="spellStart"/>
      <w:r>
        <w:rPr>
          <w:rFonts w:ascii="Fm" w:hAnsi="Fm" w:cs="Fm"/>
          <w:sz w:val="24"/>
          <w:szCs w:val="24"/>
        </w:rPr>
        <w:t>landfast</w:t>
      </w:r>
      <w:proofErr w:type="spellEnd"/>
      <w:r>
        <w:rPr>
          <w:rFonts w:ascii="Fm" w:hAnsi="Fm" w:cs="Fm"/>
          <w:sz w:val="24"/>
          <w:szCs w:val="24"/>
        </w:rPr>
        <w:t xml:space="preserve"> first year ice in late January 2008. Cross-borehole measurements were made on 6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127 </w:t>
      </w:r>
      <w:r>
        <w:rPr>
          <w:rFonts w:ascii="Fm" w:hAnsi="Fm" w:cs="Fm"/>
          <w:sz w:val="24"/>
          <w:szCs w:val="24"/>
        </w:rPr>
        <w:t>separate occasions between early April and mid June 2008, allowing both the horizontal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128 </w:t>
      </w:r>
      <w:r>
        <w:rPr>
          <w:rFonts w:ascii="Fm" w:hAnsi="Fm" w:cs="Fm"/>
          <w:sz w:val="24"/>
          <w:szCs w:val="24"/>
        </w:rPr>
        <w:t>and vertical components of the ice resistivity to be derived. A sea ice mass balance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129 </w:t>
      </w:r>
      <w:r>
        <w:rPr>
          <w:rFonts w:ascii="Fm" w:hAnsi="Fm" w:cs="Fm"/>
          <w:sz w:val="24"/>
          <w:szCs w:val="24"/>
        </w:rPr>
        <w:t>site and an ice core sampling program at the same location [</w:t>
      </w:r>
      <w:proofErr w:type="spellStart"/>
      <w:r>
        <w:rPr>
          <w:rFonts w:ascii="Fh" w:hAnsi="Fh" w:cs="Fh"/>
          <w:sz w:val="24"/>
          <w:szCs w:val="24"/>
        </w:rPr>
        <w:t>Druckenmiller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2009]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130 </w:t>
      </w:r>
      <w:r>
        <w:rPr>
          <w:rFonts w:ascii="Fm" w:hAnsi="Fm" w:cs="Fm"/>
          <w:sz w:val="24"/>
          <w:szCs w:val="24"/>
        </w:rPr>
        <w:t>provided ice temperature and salinity data, allowing the variation in resistivity structure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131 </w:t>
      </w:r>
      <w:r>
        <w:rPr>
          <w:rFonts w:ascii="Fm" w:hAnsi="Fm" w:cs="Fm"/>
          <w:sz w:val="24"/>
          <w:szCs w:val="24"/>
        </w:rPr>
        <w:t xml:space="preserve">to be correlated with brine volume fraction </w:t>
      </w:r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>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o" w:hAnsi="Fo" w:cs="Fo"/>
          <w:sz w:val="24"/>
          <w:szCs w:val="24"/>
        </w:rPr>
      </w:pPr>
      <w:r>
        <w:rPr>
          <w:rFonts w:ascii="Fo" w:hAnsi="Fo" w:cs="Fo"/>
          <w:sz w:val="24"/>
          <w:szCs w:val="24"/>
        </w:rPr>
        <w:lastRenderedPageBreak/>
        <w:t>3. Modeling the electrical conductivity of sea ice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132 </w:t>
      </w:r>
      <w:r>
        <w:rPr>
          <w:rFonts w:ascii="Fm" w:hAnsi="Fm" w:cs="Fm"/>
          <w:sz w:val="24"/>
          <w:szCs w:val="24"/>
        </w:rPr>
        <w:t>Lattice and continuum percolation models [</w:t>
      </w:r>
      <w:r>
        <w:rPr>
          <w:rFonts w:ascii="Fh" w:hAnsi="Fh" w:cs="Fh"/>
          <w:sz w:val="24"/>
          <w:szCs w:val="24"/>
        </w:rPr>
        <w:t xml:space="preserve">Stauffer and </w:t>
      </w:r>
      <w:proofErr w:type="spellStart"/>
      <w:r>
        <w:rPr>
          <w:rFonts w:ascii="Fh" w:hAnsi="Fh" w:cs="Fh"/>
          <w:sz w:val="24"/>
          <w:szCs w:val="24"/>
        </w:rPr>
        <w:t>Aharony</w:t>
      </w:r>
      <w:proofErr w:type="spellEnd"/>
      <w:r>
        <w:rPr>
          <w:rFonts w:ascii="Fm" w:hAnsi="Fm" w:cs="Fm"/>
          <w:sz w:val="24"/>
          <w:szCs w:val="24"/>
        </w:rPr>
        <w:t>, 1992] have been used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133 </w:t>
      </w:r>
      <w:r>
        <w:rPr>
          <w:rFonts w:ascii="Fm" w:hAnsi="Fm" w:cs="Fm"/>
          <w:sz w:val="24"/>
          <w:szCs w:val="24"/>
        </w:rPr>
        <w:t>to study a broad range of disordered materials where the connectedness of one phase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134 </w:t>
      </w:r>
      <w:r>
        <w:rPr>
          <w:rFonts w:ascii="Fm" w:hAnsi="Fm" w:cs="Fm"/>
          <w:sz w:val="24"/>
          <w:szCs w:val="24"/>
        </w:rPr>
        <w:t>dominates effective transport behavior. In sea ice, the fluid and electrical transport prop-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135 </w:t>
      </w:r>
      <w:proofErr w:type="spellStart"/>
      <w:r>
        <w:rPr>
          <w:rFonts w:ascii="Fm" w:hAnsi="Fm" w:cs="Fm"/>
          <w:sz w:val="24"/>
          <w:szCs w:val="24"/>
        </w:rPr>
        <w:t>erties</w:t>
      </w:r>
      <w:proofErr w:type="spellEnd"/>
      <w:r>
        <w:rPr>
          <w:rFonts w:ascii="Fm" w:hAnsi="Fm" w:cs="Fm"/>
          <w:sz w:val="24"/>
          <w:szCs w:val="24"/>
        </w:rPr>
        <w:t xml:space="preserve"> are largely determined by the connectedness of the brine phase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m" w:hAnsi="Fm" w:cs="Fm"/>
          <w:sz w:val="24"/>
          <w:szCs w:val="24"/>
        </w:rPr>
        <w:t>an electrically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136 </w:t>
      </w:r>
      <w:r>
        <w:rPr>
          <w:rFonts w:ascii="Fm" w:hAnsi="Fm" w:cs="Fm"/>
          <w:sz w:val="24"/>
          <w:szCs w:val="24"/>
        </w:rPr>
        <w:t>conducting fluid. Here we briefly describe a lattice percolation model which provides the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137 </w:t>
      </w:r>
      <w:r>
        <w:rPr>
          <w:rFonts w:ascii="Fm" w:hAnsi="Fm" w:cs="Fm"/>
          <w:sz w:val="24"/>
          <w:szCs w:val="24"/>
        </w:rPr>
        <w:t>theoretical framework for predicting the electrical conductivity of sea ice, as well as its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138 </w:t>
      </w:r>
      <w:r>
        <w:rPr>
          <w:rFonts w:ascii="Fm" w:hAnsi="Fm" w:cs="Fm"/>
          <w:sz w:val="24"/>
          <w:szCs w:val="24"/>
        </w:rPr>
        <w:t>fluid permeability. This model, and how it is adapted to the microstructure of sea ice, is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139 </w:t>
      </w:r>
      <w:r>
        <w:rPr>
          <w:rFonts w:ascii="Fm" w:hAnsi="Fm" w:cs="Fm"/>
          <w:sz w:val="24"/>
          <w:szCs w:val="24"/>
        </w:rPr>
        <w:t>covered in more detail in the auxiliary material.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Consider the two dimensional square network of bonds (edges) joining nearest neighbor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sites</w:t>
      </w:r>
      <w:proofErr w:type="gramEnd"/>
      <w:r>
        <w:rPr>
          <w:rFonts w:ascii="Fm" w:hAnsi="Fm" w:cs="Fm"/>
          <w:sz w:val="24"/>
          <w:szCs w:val="24"/>
        </w:rPr>
        <w:t xml:space="preserve"> (vertices) in the integer lattice </w:t>
      </w:r>
      <w:r>
        <w:rPr>
          <w:rFonts w:ascii="Fa" w:hAnsi="Fa" w:cs="Fa"/>
          <w:sz w:val="24"/>
          <w:szCs w:val="24"/>
        </w:rPr>
        <w:t>Z</w:t>
      </w:r>
      <w:r>
        <w:rPr>
          <w:rFonts w:ascii="Fl" w:hAnsi="Fl" w:cs="Fl"/>
          <w:sz w:val="16"/>
          <w:szCs w:val="16"/>
        </w:rPr>
        <w:t>2</w:t>
      </w:r>
      <w:r>
        <w:rPr>
          <w:rFonts w:ascii="Fm" w:hAnsi="Fm" w:cs="Fm"/>
          <w:sz w:val="24"/>
          <w:szCs w:val="24"/>
        </w:rPr>
        <w:t>, as shown in Figure 2 a and b. The bonds are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assigned</w:t>
      </w:r>
      <w:proofErr w:type="gramEnd"/>
      <w:r>
        <w:rPr>
          <w:rFonts w:ascii="Fm" w:hAnsi="Fm" w:cs="Fm"/>
          <w:sz w:val="24"/>
          <w:szCs w:val="24"/>
        </w:rPr>
        <w:t xml:space="preserve"> electrical conductivities </w:t>
      </w:r>
      <w:r>
        <w:rPr>
          <w:rFonts w:ascii="Fg" w:hAnsi="Fg" w:cs="Fg"/>
          <w:sz w:val="24"/>
          <w:szCs w:val="24"/>
        </w:rPr>
        <w:t>_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g" w:hAnsi="Fg" w:cs="Fg"/>
          <w:sz w:val="24"/>
          <w:szCs w:val="24"/>
        </w:rPr>
        <w:t xml:space="preserve">&gt; </w:t>
      </w:r>
      <w:r>
        <w:rPr>
          <w:rFonts w:ascii="Fm" w:hAnsi="Fm" w:cs="Fm"/>
          <w:sz w:val="24"/>
          <w:szCs w:val="24"/>
        </w:rPr>
        <w:t xml:space="preserve">0 (open) or 0 (closed) with probabilities </w:t>
      </w:r>
      <w:r>
        <w:rPr>
          <w:rFonts w:ascii="Fg" w:hAnsi="Fg" w:cs="Fg"/>
          <w:sz w:val="24"/>
          <w:szCs w:val="24"/>
        </w:rPr>
        <w:t xml:space="preserve">p </w:t>
      </w:r>
      <w:r>
        <w:rPr>
          <w:rFonts w:ascii="Fm" w:hAnsi="Fm" w:cs="Fm"/>
          <w:sz w:val="24"/>
          <w:szCs w:val="24"/>
        </w:rPr>
        <w:t>and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1</w:t>
      </w:r>
      <w:r>
        <w:rPr>
          <w:rFonts w:ascii="Fe" w:hAnsi="Fe" w:cs="Fe"/>
          <w:sz w:val="24"/>
          <w:szCs w:val="24"/>
        </w:rPr>
        <w:t>−</w:t>
      </w:r>
      <w:r>
        <w:rPr>
          <w:rFonts w:ascii="Fg" w:hAnsi="Fg" w:cs="Fg"/>
          <w:sz w:val="24"/>
          <w:szCs w:val="24"/>
        </w:rPr>
        <w:t>p</w:t>
      </w:r>
      <w:r>
        <w:rPr>
          <w:rFonts w:ascii="Fm" w:hAnsi="Fm" w:cs="Fm"/>
          <w:sz w:val="24"/>
          <w:szCs w:val="24"/>
        </w:rPr>
        <w:t xml:space="preserve">, so that a relative proportion </w:t>
      </w:r>
      <w:r>
        <w:rPr>
          <w:rFonts w:ascii="Fg" w:hAnsi="Fg" w:cs="Fg"/>
          <w:sz w:val="24"/>
          <w:szCs w:val="24"/>
        </w:rPr>
        <w:t xml:space="preserve">p </w:t>
      </w:r>
      <w:r>
        <w:rPr>
          <w:rFonts w:ascii="Fm" w:hAnsi="Fm" w:cs="Fm"/>
          <w:sz w:val="24"/>
          <w:szCs w:val="24"/>
        </w:rPr>
        <w:t xml:space="preserve">of the bonds are open (on average). The </w:t>
      </w:r>
      <w:r>
        <w:rPr>
          <w:rFonts w:ascii="Fh" w:hAnsi="Fh" w:cs="Fh"/>
          <w:sz w:val="24"/>
          <w:szCs w:val="24"/>
        </w:rPr>
        <w:t xml:space="preserve">percolation threshold </w:t>
      </w:r>
      <w:r>
        <w:rPr>
          <w:rFonts w:ascii="Fg" w:hAnsi="Fg" w:cs="Fg"/>
          <w:sz w:val="24"/>
          <w:szCs w:val="24"/>
        </w:rPr>
        <w:t>p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m" w:hAnsi="Fm" w:cs="Fm"/>
          <w:sz w:val="24"/>
          <w:szCs w:val="24"/>
        </w:rPr>
        <w:t xml:space="preserve">is the smallest value of </w:t>
      </w:r>
      <w:r>
        <w:rPr>
          <w:rFonts w:ascii="Fg" w:hAnsi="Fg" w:cs="Fg"/>
          <w:sz w:val="24"/>
          <w:szCs w:val="24"/>
        </w:rPr>
        <w:t xml:space="preserve">p </w:t>
      </w:r>
      <w:r>
        <w:rPr>
          <w:rFonts w:ascii="Fm" w:hAnsi="Fm" w:cs="Fm"/>
          <w:sz w:val="24"/>
          <w:szCs w:val="24"/>
        </w:rPr>
        <w:t>for which an infinite, connected cluster of open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l" w:hAnsi="Fl" w:cs="Fl"/>
          <w:sz w:val="16"/>
          <w:szCs w:val="16"/>
        </w:rPr>
      </w:pPr>
      <w:proofErr w:type="gramStart"/>
      <w:r>
        <w:rPr>
          <w:rFonts w:ascii="Fm" w:hAnsi="Fm" w:cs="Fm"/>
          <w:sz w:val="24"/>
          <w:szCs w:val="24"/>
        </w:rPr>
        <w:t>bonds</w:t>
      </w:r>
      <w:proofErr w:type="gramEnd"/>
      <w:r>
        <w:rPr>
          <w:rFonts w:ascii="Fm" w:hAnsi="Fm" w:cs="Fm"/>
          <w:sz w:val="24"/>
          <w:szCs w:val="24"/>
        </w:rPr>
        <w:t xml:space="preserve"> forms. In two dimensions (</w:t>
      </w:r>
      <w:r>
        <w:rPr>
          <w:rFonts w:ascii="Fg" w:hAnsi="Fg" w:cs="Fg"/>
          <w:sz w:val="24"/>
          <w:szCs w:val="24"/>
        </w:rPr>
        <w:t xml:space="preserve">d </w:t>
      </w:r>
      <w:r>
        <w:rPr>
          <w:rFonts w:ascii="Fm" w:hAnsi="Fm" w:cs="Fm"/>
          <w:sz w:val="24"/>
          <w:szCs w:val="24"/>
        </w:rPr>
        <w:t xml:space="preserve">= 2), </w:t>
      </w:r>
      <w:r>
        <w:rPr>
          <w:rFonts w:ascii="Fg" w:hAnsi="Fg" w:cs="Fg"/>
          <w:sz w:val="24"/>
          <w:szCs w:val="24"/>
        </w:rPr>
        <w:t>p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m" w:hAnsi="Fm" w:cs="Fm"/>
          <w:sz w:val="24"/>
          <w:szCs w:val="24"/>
        </w:rPr>
        <w:t xml:space="preserve">= </w:t>
      </w:r>
      <w:r>
        <w:rPr>
          <w:rFonts w:ascii="Fl" w:hAnsi="Fl" w:cs="Fl"/>
          <w:sz w:val="16"/>
          <w:szCs w:val="16"/>
        </w:rPr>
        <w:t>1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g" w:hAnsi="Fg" w:cs="Fg"/>
          <w:sz w:val="24"/>
          <w:szCs w:val="24"/>
        </w:rPr>
      </w:pPr>
      <w:proofErr w:type="gramStart"/>
      <w:r>
        <w:rPr>
          <w:rFonts w:ascii="Fl" w:hAnsi="Fl" w:cs="Fl"/>
          <w:sz w:val="16"/>
          <w:szCs w:val="16"/>
        </w:rPr>
        <w:t xml:space="preserve">2 </w:t>
      </w:r>
      <w:r>
        <w:rPr>
          <w:rFonts w:ascii="Fm" w:hAnsi="Fm" w:cs="Fm"/>
          <w:sz w:val="24"/>
          <w:szCs w:val="24"/>
        </w:rPr>
        <w:t>,</w:t>
      </w:r>
      <w:proofErr w:type="gramEnd"/>
      <w:r>
        <w:rPr>
          <w:rFonts w:ascii="Fm" w:hAnsi="Fm" w:cs="Fm"/>
          <w:sz w:val="24"/>
          <w:szCs w:val="24"/>
        </w:rPr>
        <w:t xml:space="preserve"> and in three (</w:t>
      </w:r>
      <w:r>
        <w:rPr>
          <w:rFonts w:ascii="Fg" w:hAnsi="Fg" w:cs="Fg"/>
          <w:sz w:val="24"/>
          <w:szCs w:val="24"/>
        </w:rPr>
        <w:t xml:space="preserve">d </w:t>
      </w:r>
      <w:r>
        <w:rPr>
          <w:rFonts w:ascii="Fm" w:hAnsi="Fm" w:cs="Fm"/>
          <w:sz w:val="24"/>
          <w:szCs w:val="24"/>
        </w:rPr>
        <w:t xml:space="preserve">= 3), </w:t>
      </w:r>
      <w:r>
        <w:rPr>
          <w:rFonts w:ascii="Fg" w:hAnsi="Fg" w:cs="Fg"/>
          <w:sz w:val="24"/>
          <w:szCs w:val="24"/>
        </w:rPr>
        <w:t>p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25. For </w:t>
      </w:r>
      <w:r>
        <w:rPr>
          <w:rFonts w:ascii="Fg" w:hAnsi="Fg" w:cs="Fg"/>
          <w:sz w:val="24"/>
          <w:szCs w:val="24"/>
        </w:rPr>
        <w:t>p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just</w:t>
      </w:r>
      <w:proofErr w:type="gramEnd"/>
      <w:r>
        <w:rPr>
          <w:rFonts w:ascii="Fm" w:hAnsi="Fm" w:cs="Fm"/>
          <w:sz w:val="24"/>
          <w:szCs w:val="24"/>
        </w:rPr>
        <w:t xml:space="preserve"> above the percolation threshold, </w:t>
      </w:r>
      <w:r>
        <w:rPr>
          <w:rFonts w:ascii="Fg" w:hAnsi="Fg" w:cs="Fg"/>
          <w:sz w:val="24"/>
          <w:szCs w:val="24"/>
        </w:rPr>
        <w:t>p &gt; p</w:t>
      </w:r>
      <w:r>
        <w:rPr>
          <w:rFonts w:ascii="Ff" w:hAnsi="Ff" w:cs="Ff"/>
          <w:sz w:val="16"/>
          <w:szCs w:val="16"/>
        </w:rPr>
        <w:t>c</w:t>
      </w:r>
      <w:r>
        <w:rPr>
          <w:rFonts w:ascii="Fm" w:hAnsi="Fm" w:cs="Fm"/>
          <w:sz w:val="24"/>
          <w:szCs w:val="24"/>
        </w:rPr>
        <w:t>, where conducting pathways span the infinite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lattice</w:t>
      </w:r>
      <w:proofErr w:type="gramEnd"/>
      <w:r>
        <w:rPr>
          <w:rFonts w:ascii="Fm" w:hAnsi="Fm" w:cs="Fm"/>
          <w:sz w:val="24"/>
          <w:szCs w:val="24"/>
        </w:rPr>
        <w:t xml:space="preserve">, the effective or bulk conductivity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p</w:t>
      </w:r>
      <w:r>
        <w:rPr>
          <w:rFonts w:ascii="Fm" w:hAnsi="Fm" w:cs="Fm"/>
          <w:sz w:val="24"/>
          <w:szCs w:val="24"/>
        </w:rPr>
        <w:t>) is believed to display power law behavior,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g" w:hAnsi="Fg" w:cs="Fg"/>
          <w:sz w:val="24"/>
          <w:szCs w:val="24"/>
        </w:rPr>
        <w:t>_</w:t>
      </w:r>
      <w:proofErr w:type="gramStart"/>
      <w:r>
        <w:rPr>
          <w:rFonts w:ascii="Fd" w:hAnsi="Fd" w:cs="Fd"/>
          <w:sz w:val="16"/>
          <w:szCs w:val="16"/>
        </w:rPr>
        <w:t>_</w:t>
      </w:r>
      <w:r>
        <w:rPr>
          <w:rFonts w:ascii="Fm" w:hAnsi="Fm" w:cs="Fm"/>
          <w:sz w:val="24"/>
          <w:szCs w:val="24"/>
        </w:rPr>
        <w:t>(</w:t>
      </w:r>
      <w:proofErr w:type="gramEnd"/>
      <w:r>
        <w:rPr>
          <w:rFonts w:ascii="Fg" w:hAnsi="Fg" w:cs="Fg"/>
          <w:sz w:val="24"/>
          <w:szCs w:val="24"/>
        </w:rPr>
        <w:t>p</w:t>
      </w:r>
      <w:r>
        <w:rPr>
          <w:rFonts w:ascii="Fm" w:hAnsi="Fm" w:cs="Fm"/>
          <w:sz w:val="24"/>
          <w:szCs w:val="24"/>
        </w:rPr>
        <w:t xml:space="preserve">)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g" w:hAnsi="Fg" w:cs="Fg"/>
          <w:sz w:val="24"/>
          <w:szCs w:val="24"/>
        </w:rPr>
        <w:t>_</w:t>
      </w:r>
      <w:r>
        <w:rPr>
          <w:rFonts w:ascii="Fl" w:hAnsi="Fl" w:cs="Fl"/>
          <w:sz w:val="16"/>
          <w:szCs w:val="16"/>
        </w:rPr>
        <w:t>0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 xml:space="preserve">p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g" w:hAnsi="Fg" w:cs="Fg"/>
          <w:sz w:val="24"/>
          <w:szCs w:val="24"/>
        </w:rPr>
        <w:t>p</w:t>
      </w:r>
      <w:r>
        <w:rPr>
          <w:rFonts w:ascii="Ff" w:hAnsi="Ff" w:cs="Ff"/>
          <w:sz w:val="16"/>
          <w:szCs w:val="16"/>
        </w:rPr>
        <w:t>c</w:t>
      </w:r>
      <w:r>
        <w:rPr>
          <w:rFonts w:ascii="Fm" w:hAnsi="Fm" w:cs="Fm"/>
          <w:sz w:val="24"/>
          <w:szCs w:val="24"/>
        </w:rPr>
        <w:t>)</w:t>
      </w:r>
      <w:r>
        <w:rPr>
          <w:rFonts w:ascii="Ff" w:hAnsi="Ff" w:cs="Ff"/>
          <w:sz w:val="16"/>
          <w:szCs w:val="16"/>
        </w:rPr>
        <w:t xml:space="preserve">t </w:t>
      </w:r>
      <w:r>
        <w:rPr>
          <w:rFonts w:ascii="Fg" w:hAnsi="Fg" w:cs="Fg"/>
          <w:sz w:val="24"/>
          <w:szCs w:val="24"/>
        </w:rPr>
        <w:t xml:space="preserve">, </w:t>
      </w:r>
      <w:r>
        <w:rPr>
          <w:rFonts w:ascii="Fm" w:hAnsi="Fm" w:cs="Fm"/>
          <w:sz w:val="24"/>
          <w:szCs w:val="24"/>
        </w:rPr>
        <w:t>(1)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where</w:t>
      </w:r>
      <w:proofErr w:type="gramEnd"/>
      <w:r>
        <w:rPr>
          <w:rFonts w:ascii="Fm" w:hAnsi="Fm" w:cs="Fm"/>
          <w:sz w:val="24"/>
          <w:szCs w:val="24"/>
        </w:rPr>
        <w:t xml:space="preserve"> </w:t>
      </w:r>
      <w:r>
        <w:rPr>
          <w:rFonts w:ascii="Fg" w:hAnsi="Fg" w:cs="Fg"/>
          <w:sz w:val="24"/>
          <w:szCs w:val="24"/>
        </w:rPr>
        <w:t xml:space="preserve">t </w:t>
      </w:r>
      <w:r>
        <w:rPr>
          <w:rFonts w:ascii="Fm" w:hAnsi="Fm" w:cs="Fm"/>
          <w:sz w:val="24"/>
          <w:szCs w:val="24"/>
        </w:rPr>
        <w:t xml:space="preserve">is the conductivity critical exponent. For lattices, </w:t>
      </w:r>
      <w:r>
        <w:rPr>
          <w:rFonts w:ascii="Fg" w:hAnsi="Fg" w:cs="Fg"/>
          <w:sz w:val="24"/>
          <w:szCs w:val="24"/>
        </w:rPr>
        <w:t xml:space="preserve">t </w:t>
      </w:r>
      <w:r>
        <w:rPr>
          <w:rFonts w:ascii="Fm" w:hAnsi="Fm" w:cs="Fm"/>
          <w:sz w:val="24"/>
          <w:szCs w:val="24"/>
        </w:rPr>
        <w:t xml:space="preserve">is believed </w:t>
      </w:r>
      <w:r>
        <w:rPr>
          <w:rFonts w:ascii="Fn" w:hAnsi="Fn" w:cs="Fn"/>
          <w:sz w:val="10"/>
          <w:szCs w:val="10"/>
        </w:rPr>
        <w:t xml:space="preserve">140 </w:t>
      </w:r>
      <w:r>
        <w:rPr>
          <w:rFonts w:ascii="Fm" w:hAnsi="Fm" w:cs="Fm"/>
          <w:sz w:val="24"/>
          <w:szCs w:val="24"/>
        </w:rPr>
        <w:t>to be universal,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141 </w:t>
      </w:r>
      <w:r>
        <w:rPr>
          <w:rFonts w:ascii="Fm" w:hAnsi="Fm" w:cs="Fm"/>
          <w:sz w:val="24"/>
          <w:szCs w:val="24"/>
        </w:rPr>
        <w:t>depending only on dimension and not, for example, on whether the lattice is square or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142 </w:t>
      </w:r>
      <w:r>
        <w:rPr>
          <w:rFonts w:ascii="Fm" w:hAnsi="Fm" w:cs="Fm"/>
          <w:sz w:val="24"/>
          <w:szCs w:val="24"/>
        </w:rPr>
        <w:t xml:space="preserve">triangular. In </w:t>
      </w:r>
      <w:r>
        <w:rPr>
          <w:rFonts w:ascii="Fg" w:hAnsi="Fg" w:cs="Fg"/>
          <w:sz w:val="24"/>
          <w:szCs w:val="24"/>
        </w:rPr>
        <w:t xml:space="preserve">d </w:t>
      </w:r>
      <w:r>
        <w:rPr>
          <w:rFonts w:ascii="Fm" w:hAnsi="Fm" w:cs="Fm"/>
          <w:sz w:val="24"/>
          <w:szCs w:val="24"/>
        </w:rPr>
        <w:t xml:space="preserve">= 2, </w:t>
      </w:r>
      <w:r>
        <w:rPr>
          <w:rFonts w:ascii="Fg" w:hAnsi="Fg" w:cs="Fg"/>
          <w:sz w:val="24"/>
          <w:szCs w:val="24"/>
        </w:rPr>
        <w:t xml:space="preserve">t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1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3, and in </w:t>
      </w:r>
      <w:r>
        <w:rPr>
          <w:rFonts w:ascii="Fg" w:hAnsi="Fg" w:cs="Fg"/>
          <w:sz w:val="24"/>
          <w:szCs w:val="24"/>
        </w:rPr>
        <w:t xml:space="preserve">d </w:t>
      </w:r>
      <w:r>
        <w:rPr>
          <w:rFonts w:ascii="Fm" w:hAnsi="Fm" w:cs="Fm"/>
          <w:sz w:val="24"/>
          <w:szCs w:val="24"/>
        </w:rPr>
        <w:t xml:space="preserve">= 3, </w:t>
      </w:r>
      <w:r>
        <w:rPr>
          <w:rFonts w:ascii="Fg" w:hAnsi="Fg" w:cs="Fg"/>
          <w:sz w:val="24"/>
          <w:szCs w:val="24"/>
        </w:rPr>
        <w:t xml:space="preserve">t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2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0 [</w:t>
      </w:r>
      <w:r>
        <w:rPr>
          <w:rFonts w:ascii="Fh" w:hAnsi="Fh" w:cs="Fh"/>
          <w:sz w:val="24"/>
          <w:szCs w:val="24"/>
        </w:rPr>
        <w:t xml:space="preserve">Stauffer and </w:t>
      </w:r>
      <w:proofErr w:type="spellStart"/>
      <w:r>
        <w:rPr>
          <w:rFonts w:ascii="Fh" w:hAnsi="Fh" w:cs="Fh"/>
          <w:sz w:val="24"/>
          <w:szCs w:val="24"/>
        </w:rPr>
        <w:t>Aharony</w:t>
      </w:r>
      <w:proofErr w:type="spellEnd"/>
      <w:r>
        <w:rPr>
          <w:rFonts w:ascii="Fm" w:hAnsi="Fm" w:cs="Fm"/>
          <w:sz w:val="24"/>
          <w:szCs w:val="24"/>
        </w:rPr>
        <w:t>, 1992]. The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effective</w:t>
      </w:r>
      <w:proofErr w:type="gramEnd"/>
      <w:r>
        <w:rPr>
          <w:rFonts w:ascii="Fm" w:hAnsi="Fm" w:cs="Fm"/>
          <w:sz w:val="24"/>
          <w:szCs w:val="24"/>
        </w:rPr>
        <w:t xml:space="preserve"> resistivity is given by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p</w:t>
      </w:r>
      <w:r>
        <w:rPr>
          <w:rFonts w:ascii="Fm" w:hAnsi="Fm" w:cs="Fm"/>
          <w:sz w:val="24"/>
          <w:szCs w:val="24"/>
        </w:rPr>
        <w:t>) = 1</w:t>
      </w:r>
      <w:r>
        <w:rPr>
          <w:rFonts w:ascii="Fg" w:hAnsi="Fg" w:cs="Fg"/>
          <w:sz w:val="24"/>
          <w:szCs w:val="24"/>
        </w:rPr>
        <w:t>/_</w:t>
      </w:r>
      <w:r>
        <w:rPr>
          <w:rFonts w:ascii="Fd" w:hAnsi="Fd" w:cs="Fd"/>
          <w:sz w:val="16"/>
          <w:szCs w:val="16"/>
        </w:rPr>
        <w:t>_</w:t>
      </w:r>
      <w:r>
        <w:rPr>
          <w:rFonts w:ascii="Fn" w:hAnsi="Fn" w:cs="Fn"/>
          <w:sz w:val="10"/>
          <w:szCs w:val="10"/>
        </w:rPr>
        <w:t xml:space="preserve">143 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p</w:t>
      </w:r>
      <w:r>
        <w:rPr>
          <w:rFonts w:ascii="Fm" w:hAnsi="Fm" w:cs="Fm"/>
          <w:sz w:val="24"/>
          <w:szCs w:val="24"/>
        </w:rPr>
        <w:t>).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In applying percolation theory to sea ice, it is useful to consider the vertical conductivity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proofErr w:type="gramStart"/>
      <w:r>
        <w:rPr>
          <w:rFonts w:ascii="Fm" w:hAnsi="Fm" w:cs="Fm"/>
          <w:sz w:val="24"/>
          <w:szCs w:val="24"/>
        </w:rPr>
        <w:t>formation</w:t>
      </w:r>
      <w:proofErr w:type="gramEnd"/>
      <w:r>
        <w:rPr>
          <w:rFonts w:ascii="Fm" w:hAnsi="Fm" w:cs="Fm"/>
          <w:sz w:val="24"/>
          <w:szCs w:val="24"/>
        </w:rPr>
        <w:t xml:space="preserve"> factor </w:t>
      </w:r>
      <w:r>
        <w:rPr>
          <w:rFonts w:ascii="Fg" w:hAnsi="Fg" w:cs="Fg"/>
          <w:sz w:val="24"/>
          <w:szCs w:val="24"/>
        </w:rPr>
        <w:t xml:space="preserve">F </w:t>
      </w:r>
      <w:r>
        <w:rPr>
          <w:rFonts w:ascii="Fm" w:hAnsi="Fm" w:cs="Fm"/>
          <w:sz w:val="24"/>
          <w:szCs w:val="24"/>
        </w:rPr>
        <w:t xml:space="preserve">=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f" w:hAnsi="Ff" w:cs="Ff"/>
          <w:sz w:val="16"/>
          <w:szCs w:val="16"/>
        </w:rPr>
        <w:t>v</w:t>
      </w:r>
      <w:r>
        <w:rPr>
          <w:rFonts w:ascii="Fg" w:hAnsi="Fg" w:cs="Fg"/>
          <w:sz w:val="24"/>
          <w:szCs w:val="24"/>
        </w:rPr>
        <w:t>/_</w:t>
      </w:r>
      <w:r>
        <w:rPr>
          <w:rFonts w:ascii="Ff" w:hAnsi="Ff" w:cs="Ff"/>
          <w:sz w:val="16"/>
          <w:szCs w:val="16"/>
        </w:rPr>
        <w:t>b</w:t>
      </w:r>
      <w:proofErr w:type="gramEnd"/>
      <w:r>
        <w:rPr>
          <w:rFonts w:ascii="Fm" w:hAnsi="Fm" w:cs="Fm"/>
          <w:sz w:val="24"/>
          <w:szCs w:val="24"/>
        </w:rPr>
        <w:t>, which removes the dependence of the effective parameter on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the</w:t>
      </w:r>
      <w:proofErr w:type="gramEnd"/>
      <w:r>
        <w:rPr>
          <w:rFonts w:ascii="Fm" w:hAnsi="Fm" w:cs="Fm"/>
          <w:sz w:val="24"/>
          <w:szCs w:val="24"/>
        </w:rPr>
        <w:t xml:space="preserve"> changing conductivity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 xml:space="preserve">b </w:t>
      </w:r>
      <w:r>
        <w:rPr>
          <w:rFonts w:ascii="Fm" w:hAnsi="Fm" w:cs="Fm"/>
          <w:sz w:val="24"/>
          <w:szCs w:val="24"/>
        </w:rPr>
        <w:t>of the brine. In view of (1),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g" w:hAnsi="Fg" w:cs="Fg"/>
          <w:sz w:val="24"/>
          <w:szCs w:val="24"/>
        </w:rPr>
        <w:t>F</w:t>
      </w:r>
      <w:r>
        <w:rPr>
          <w:rFonts w:ascii="Fm" w:hAnsi="Fm" w:cs="Fm"/>
          <w:sz w:val="24"/>
          <w:szCs w:val="24"/>
        </w:rPr>
        <w:t>(</w:t>
      </w:r>
      <w:proofErr w:type="gramEnd"/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 xml:space="preserve">)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 xml:space="preserve">_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>c</w:t>
      </w:r>
      <w:r>
        <w:rPr>
          <w:rFonts w:ascii="Fm" w:hAnsi="Fm" w:cs="Fm"/>
          <w:sz w:val="24"/>
          <w:szCs w:val="24"/>
        </w:rPr>
        <w:t>)</w:t>
      </w:r>
      <w:r>
        <w:rPr>
          <w:rFonts w:ascii="Fl" w:hAnsi="Fl" w:cs="Fl"/>
          <w:sz w:val="16"/>
          <w:szCs w:val="16"/>
        </w:rPr>
        <w:t>2</w:t>
      </w:r>
      <w:r>
        <w:rPr>
          <w:rFonts w:ascii="Fg" w:hAnsi="Fg" w:cs="Fg"/>
          <w:sz w:val="24"/>
          <w:szCs w:val="24"/>
        </w:rPr>
        <w:t xml:space="preserve">, </w:t>
      </w:r>
      <w:r>
        <w:rPr>
          <w:rFonts w:ascii="Fm" w:hAnsi="Fm" w:cs="Fm"/>
          <w:sz w:val="24"/>
          <w:szCs w:val="24"/>
        </w:rPr>
        <w:t>(2)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144 </w:t>
      </w:r>
      <w:r>
        <w:rPr>
          <w:rFonts w:ascii="Fm" w:hAnsi="Fm" w:cs="Fm"/>
          <w:sz w:val="24"/>
          <w:szCs w:val="24"/>
        </w:rPr>
        <w:t xml:space="preserve">where the brine percolation threshold is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05 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 xml:space="preserve">, 1998, 2007; </w:t>
      </w:r>
      <w:r>
        <w:rPr>
          <w:rFonts w:ascii="Fh" w:hAnsi="Fh" w:cs="Fh"/>
          <w:sz w:val="24"/>
          <w:szCs w:val="24"/>
        </w:rPr>
        <w:t>Pringle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145 </w:t>
      </w:r>
      <w:r>
        <w:rPr>
          <w:rFonts w:ascii="Fh" w:hAnsi="Fh" w:cs="Fh"/>
          <w:sz w:val="24"/>
          <w:szCs w:val="24"/>
        </w:rPr>
        <w:t>et al.</w:t>
      </w:r>
      <w:r>
        <w:rPr>
          <w:rFonts w:ascii="Fm" w:hAnsi="Fm" w:cs="Fm"/>
          <w:sz w:val="24"/>
          <w:szCs w:val="24"/>
        </w:rPr>
        <w:t xml:space="preserve">, 2009], and </w:t>
      </w:r>
      <w:r>
        <w:rPr>
          <w:rFonts w:ascii="Fg" w:hAnsi="Fg" w:cs="Fg"/>
          <w:sz w:val="24"/>
          <w:szCs w:val="24"/>
        </w:rPr>
        <w:t xml:space="preserve">t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2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0, the </w:t>
      </w:r>
      <w:r>
        <w:rPr>
          <w:rFonts w:ascii="Fg" w:hAnsi="Fg" w:cs="Fg"/>
          <w:sz w:val="24"/>
          <w:szCs w:val="24"/>
        </w:rPr>
        <w:t xml:space="preserve">d </w:t>
      </w:r>
      <w:r>
        <w:rPr>
          <w:rFonts w:ascii="Fm" w:hAnsi="Fm" w:cs="Fm"/>
          <w:sz w:val="24"/>
          <w:szCs w:val="24"/>
        </w:rPr>
        <w:t>= 3 universal lattice value. Sea ice is a continuum whose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146 </w:t>
      </w:r>
      <w:r>
        <w:rPr>
          <w:rFonts w:ascii="Fm" w:hAnsi="Fm" w:cs="Fm"/>
          <w:sz w:val="24"/>
          <w:szCs w:val="24"/>
        </w:rPr>
        <w:t>percolation threshold of 0.05 can be explained with a continuum percolation model, known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147 </w:t>
      </w:r>
      <w:r>
        <w:rPr>
          <w:rFonts w:ascii="Fm" w:hAnsi="Fm" w:cs="Fm"/>
          <w:sz w:val="24"/>
          <w:szCs w:val="24"/>
        </w:rPr>
        <w:t>as a “compressed powder” model. Surprisingly, however, the lognormal distribution of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148 </w:t>
      </w:r>
      <w:r>
        <w:rPr>
          <w:rFonts w:ascii="Fm" w:hAnsi="Fm" w:cs="Fm"/>
          <w:sz w:val="24"/>
          <w:szCs w:val="24"/>
        </w:rPr>
        <w:t xml:space="preserve">brine inclusion cross-sectional areas leads to the universal, </w:t>
      </w:r>
      <w:r>
        <w:rPr>
          <w:rFonts w:ascii="Fh" w:hAnsi="Fh" w:cs="Fh"/>
          <w:sz w:val="24"/>
          <w:szCs w:val="24"/>
        </w:rPr>
        <w:t xml:space="preserve">lattice </w:t>
      </w:r>
      <w:r>
        <w:rPr>
          <w:rFonts w:ascii="Fm" w:hAnsi="Fm" w:cs="Fm"/>
          <w:sz w:val="24"/>
          <w:szCs w:val="24"/>
        </w:rPr>
        <w:t>critical behavior for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149 </w:t>
      </w:r>
      <w:r>
        <w:rPr>
          <w:rFonts w:ascii="Fm" w:hAnsi="Fm" w:cs="Fm"/>
          <w:sz w:val="24"/>
          <w:szCs w:val="24"/>
        </w:rPr>
        <w:t>transport near the percolation threshold in sea ice 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 xml:space="preserve">, 2007; </w:t>
      </w:r>
      <w:r>
        <w:rPr>
          <w:rFonts w:ascii="Fh" w:hAnsi="Fh" w:cs="Fh"/>
          <w:sz w:val="24"/>
          <w:szCs w:val="24"/>
        </w:rPr>
        <w:t>Berkowitz and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150 </w:t>
      </w:r>
      <w:proofErr w:type="spellStart"/>
      <w:r>
        <w:rPr>
          <w:rFonts w:ascii="Fh" w:hAnsi="Fh" w:cs="Fh"/>
          <w:sz w:val="24"/>
          <w:szCs w:val="24"/>
        </w:rPr>
        <w:t>Balberg</w:t>
      </w:r>
      <w:proofErr w:type="spellEnd"/>
      <w:r>
        <w:rPr>
          <w:rFonts w:ascii="Fm" w:hAnsi="Fm" w:cs="Fm"/>
          <w:sz w:val="24"/>
          <w:szCs w:val="24"/>
        </w:rPr>
        <w:t>, 1992], as displayed in (2).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151 </w:t>
      </w:r>
      <w:r>
        <w:rPr>
          <w:rFonts w:ascii="Fm" w:hAnsi="Fm" w:cs="Fm"/>
          <w:sz w:val="24"/>
          <w:szCs w:val="24"/>
        </w:rPr>
        <w:t xml:space="preserve">The scaling factor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>is obtained by relating the electrical conductivity to the fluid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152 </w:t>
      </w:r>
      <w:r>
        <w:rPr>
          <w:rFonts w:ascii="Fm" w:hAnsi="Fm" w:cs="Fm"/>
          <w:sz w:val="24"/>
          <w:szCs w:val="24"/>
        </w:rPr>
        <w:t xml:space="preserve">permeability of sea ice through a critical (or </w:t>
      </w:r>
      <w:r>
        <w:rPr>
          <w:rFonts w:ascii="Fh" w:hAnsi="Fh" w:cs="Fh"/>
          <w:sz w:val="24"/>
          <w:szCs w:val="24"/>
        </w:rPr>
        <w:t>bottleneck</w:t>
      </w:r>
      <w:r>
        <w:rPr>
          <w:rFonts w:ascii="Fm" w:hAnsi="Fm" w:cs="Fm"/>
          <w:sz w:val="24"/>
          <w:szCs w:val="24"/>
        </w:rPr>
        <w:t xml:space="preserve">) radius </w:t>
      </w:r>
      <w:proofErr w:type="spellStart"/>
      <w:proofErr w:type="gramStart"/>
      <w:r>
        <w:rPr>
          <w:rFonts w:ascii="Fg" w:hAnsi="Fg" w:cs="Fg"/>
          <w:sz w:val="24"/>
          <w:szCs w:val="24"/>
        </w:rPr>
        <w:t>r</w:t>
      </w:r>
      <w:r>
        <w:rPr>
          <w:rFonts w:ascii="Ff" w:hAnsi="Ff" w:cs="Ff"/>
          <w:sz w:val="16"/>
          <w:szCs w:val="16"/>
        </w:rPr>
        <w:t>c</w:t>
      </w:r>
      <w:proofErr w:type="spellEnd"/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m" w:hAnsi="Fm" w:cs="Fm"/>
          <w:sz w:val="24"/>
          <w:szCs w:val="24"/>
        </w:rPr>
        <w:t>[</w:t>
      </w:r>
      <w:r>
        <w:rPr>
          <w:rFonts w:ascii="Fh" w:hAnsi="Fh" w:cs="Fh"/>
          <w:sz w:val="24"/>
          <w:szCs w:val="24"/>
        </w:rPr>
        <w:t>Friedman and Seaton</w:t>
      </w:r>
      <w:r>
        <w:rPr>
          <w:rFonts w:ascii="Fm" w:hAnsi="Fm" w:cs="Fm"/>
          <w:sz w:val="24"/>
          <w:szCs w:val="24"/>
        </w:rPr>
        <w:t xml:space="preserve">, 1998]. By measuring the radii of vertical pathways in X-ray tomography </w:t>
      </w:r>
      <w:r>
        <w:rPr>
          <w:rFonts w:ascii="Fn" w:hAnsi="Fn" w:cs="Fn"/>
          <w:sz w:val="10"/>
          <w:szCs w:val="10"/>
        </w:rPr>
        <w:t xml:space="preserve">153 </w:t>
      </w:r>
      <w:r>
        <w:rPr>
          <w:rFonts w:ascii="Fm" w:hAnsi="Fm" w:cs="Fm"/>
          <w:sz w:val="24"/>
          <w:szCs w:val="24"/>
        </w:rPr>
        <w:t>images [</w:t>
      </w:r>
      <w:r>
        <w:rPr>
          <w:rFonts w:ascii="Fh" w:hAnsi="Fh" w:cs="Fh"/>
          <w:sz w:val="24"/>
          <w:szCs w:val="24"/>
        </w:rPr>
        <w:t>Golden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154 </w:t>
      </w:r>
      <w:r>
        <w:rPr>
          <w:rFonts w:ascii="Fh" w:hAnsi="Fh" w:cs="Fh"/>
          <w:sz w:val="24"/>
          <w:szCs w:val="24"/>
        </w:rPr>
        <w:t>et al.</w:t>
      </w:r>
      <w:r>
        <w:rPr>
          <w:rFonts w:ascii="Fm" w:hAnsi="Fm" w:cs="Fm"/>
          <w:sz w:val="24"/>
          <w:szCs w:val="24"/>
        </w:rPr>
        <w:t xml:space="preserve">, 2007; </w:t>
      </w:r>
      <w:r>
        <w:rPr>
          <w:rFonts w:ascii="Fh" w:hAnsi="Fh" w:cs="Fh"/>
          <w:sz w:val="24"/>
          <w:szCs w:val="24"/>
        </w:rPr>
        <w:t>Pringle et al.</w:t>
      </w:r>
      <w:r>
        <w:rPr>
          <w:rFonts w:ascii="Fm" w:hAnsi="Fm" w:cs="Fm"/>
          <w:sz w:val="24"/>
          <w:szCs w:val="24"/>
        </w:rPr>
        <w:t>, 2009], we estimate a range in mm of 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1 </w:t>
      </w:r>
      <w:r>
        <w:rPr>
          <w:rFonts w:ascii="Fe" w:hAnsi="Fe" w:cs="Fe"/>
          <w:sz w:val="24"/>
          <w:szCs w:val="24"/>
        </w:rPr>
        <w:t xml:space="preserve">_ </w:t>
      </w:r>
      <w:proofErr w:type="spellStart"/>
      <w:proofErr w:type="gramStart"/>
      <w:r>
        <w:rPr>
          <w:rFonts w:ascii="Fg" w:hAnsi="Fg" w:cs="Fg"/>
          <w:sz w:val="24"/>
          <w:szCs w:val="24"/>
        </w:rPr>
        <w:t>r</w:t>
      </w:r>
      <w:r>
        <w:rPr>
          <w:rFonts w:ascii="Ff" w:hAnsi="Ff" w:cs="Ff"/>
          <w:sz w:val="16"/>
          <w:szCs w:val="16"/>
        </w:rPr>
        <w:t>c</w:t>
      </w:r>
      <w:proofErr w:type="spellEnd"/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2, yielding a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155 </w:t>
      </w:r>
      <w:r>
        <w:rPr>
          <w:rFonts w:ascii="Fm" w:hAnsi="Fm" w:cs="Fm"/>
          <w:sz w:val="24"/>
          <w:szCs w:val="24"/>
        </w:rPr>
        <w:t xml:space="preserve">range for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 xml:space="preserve">of 6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24. The relations between fluid and electrical transport in sea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156 </w:t>
      </w:r>
      <w:r>
        <w:rPr>
          <w:rFonts w:ascii="Fm" w:hAnsi="Fm" w:cs="Fm"/>
          <w:sz w:val="24"/>
          <w:szCs w:val="24"/>
        </w:rPr>
        <w:t xml:space="preserve">ice, and the formula for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>0</w:t>
      </w:r>
      <w:r>
        <w:rPr>
          <w:rFonts w:ascii="Fm" w:hAnsi="Fm" w:cs="Fm"/>
          <w:sz w:val="24"/>
          <w:szCs w:val="24"/>
        </w:rPr>
        <w:t>, are developed in the auxiliary material.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o" w:hAnsi="Fo" w:cs="Fo"/>
          <w:sz w:val="24"/>
          <w:szCs w:val="24"/>
        </w:rPr>
      </w:pPr>
      <w:r>
        <w:rPr>
          <w:rFonts w:ascii="Fo" w:hAnsi="Fo" w:cs="Fo"/>
          <w:sz w:val="24"/>
          <w:szCs w:val="24"/>
        </w:rPr>
        <w:t>4. Comparison of theory and data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157 </w:t>
      </w:r>
      <w:r>
        <w:rPr>
          <w:rFonts w:ascii="Fm" w:hAnsi="Fm" w:cs="Fm"/>
          <w:sz w:val="24"/>
          <w:szCs w:val="24"/>
        </w:rPr>
        <w:t>In order to compare our conductivity measurements with percolation theory, we must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158 </w:t>
      </w:r>
      <w:r>
        <w:rPr>
          <w:rFonts w:ascii="Fm" w:hAnsi="Fm" w:cs="Fm"/>
          <w:sz w:val="24"/>
          <w:szCs w:val="24"/>
        </w:rPr>
        <w:t xml:space="preserve">exclude data below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05 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 xml:space="preserve">, 2007], since the theory is only valid for </w:t>
      </w:r>
      <w:r>
        <w:rPr>
          <w:rFonts w:ascii="Fg" w:hAnsi="Fg" w:cs="Fg"/>
          <w:sz w:val="24"/>
          <w:szCs w:val="24"/>
        </w:rPr>
        <w:t>_ &gt; _</w:t>
      </w:r>
      <w:r>
        <w:rPr>
          <w:rFonts w:ascii="Ff" w:hAnsi="Ff" w:cs="Ff"/>
          <w:sz w:val="16"/>
          <w:szCs w:val="16"/>
        </w:rPr>
        <w:t>c</w:t>
      </w:r>
      <w:r>
        <w:rPr>
          <w:rFonts w:ascii="Fm" w:hAnsi="Fm" w:cs="Fm"/>
          <w:sz w:val="24"/>
          <w:szCs w:val="24"/>
        </w:rPr>
        <w:t>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r>
        <w:rPr>
          <w:rFonts w:ascii="Fm" w:hAnsi="Fm" w:cs="Fm"/>
          <w:sz w:val="24"/>
          <w:szCs w:val="24"/>
        </w:rPr>
        <w:t xml:space="preserve">It is more illustrative to display the data in terms of the reciprocal </w:t>
      </w:r>
      <w:r>
        <w:rPr>
          <w:rFonts w:ascii="Fg" w:hAnsi="Fg" w:cs="Fg"/>
          <w:sz w:val="24"/>
          <w:szCs w:val="24"/>
        </w:rPr>
        <w:t xml:space="preserve">G </w:t>
      </w:r>
      <w:r>
        <w:rPr>
          <w:rFonts w:ascii="Fm" w:hAnsi="Fm" w:cs="Fm"/>
          <w:sz w:val="24"/>
          <w:szCs w:val="24"/>
        </w:rPr>
        <w:t>= 1</w:t>
      </w:r>
      <w:r>
        <w:rPr>
          <w:rFonts w:ascii="Fg" w:hAnsi="Fg" w:cs="Fg"/>
          <w:sz w:val="24"/>
          <w:szCs w:val="24"/>
        </w:rPr>
        <w:t xml:space="preserve">/F </w:t>
      </w:r>
      <w:r>
        <w:rPr>
          <w:rFonts w:ascii="Fm" w:hAnsi="Fm" w:cs="Fm"/>
          <w:sz w:val="24"/>
          <w:szCs w:val="24"/>
        </w:rPr>
        <w:t xml:space="preserve">=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f" w:hAnsi="Ff" w:cs="Ff"/>
          <w:sz w:val="16"/>
          <w:szCs w:val="16"/>
        </w:rPr>
        <w:t>v</w:t>
      </w:r>
      <w:r>
        <w:rPr>
          <w:rFonts w:ascii="Fn" w:hAnsi="Fn" w:cs="Fn"/>
          <w:sz w:val="10"/>
          <w:szCs w:val="10"/>
        </w:rPr>
        <w:t xml:space="preserve">159 </w:t>
      </w:r>
      <w:r>
        <w:rPr>
          <w:rFonts w:ascii="Fg" w:hAnsi="Fg" w:cs="Fg"/>
          <w:sz w:val="24"/>
          <w:szCs w:val="24"/>
        </w:rPr>
        <w:t>/_</w:t>
      </w:r>
      <w:r>
        <w:rPr>
          <w:rFonts w:ascii="Ff" w:hAnsi="Ff" w:cs="Ff"/>
          <w:sz w:val="16"/>
          <w:szCs w:val="16"/>
        </w:rPr>
        <w:t>b</w:t>
      </w:r>
      <w:r>
        <w:rPr>
          <w:rFonts w:ascii="Fm" w:hAnsi="Fm" w:cs="Fm"/>
          <w:sz w:val="24"/>
          <w:szCs w:val="24"/>
        </w:rPr>
        <w:t>,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160 </w:t>
      </w:r>
      <w:r>
        <w:rPr>
          <w:rFonts w:ascii="Fm" w:hAnsi="Fm" w:cs="Fm"/>
          <w:sz w:val="24"/>
          <w:szCs w:val="24"/>
        </w:rPr>
        <w:t xml:space="preserve">which is the vertical resistivity formation factor. As the conductivity </w:t>
      </w:r>
      <w:r>
        <w:rPr>
          <w:rFonts w:ascii="Fg" w:hAnsi="Fg" w:cs="Fg"/>
          <w:sz w:val="24"/>
          <w:szCs w:val="24"/>
        </w:rPr>
        <w:t xml:space="preserve">F </w:t>
      </w:r>
      <w:r>
        <w:rPr>
          <w:rFonts w:ascii="Fm" w:hAnsi="Fm" w:cs="Fm"/>
          <w:sz w:val="24"/>
          <w:szCs w:val="24"/>
        </w:rPr>
        <w:t>becomes very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161 </w:t>
      </w:r>
      <w:r>
        <w:rPr>
          <w:rFonts w:ascii="Fm" w:hAnsi="Fm" w:cs="Fm"/>
          <w:sz w:val="24"/>
          <w:szCs w:val="24"/>
        </w:rPr>
        <w:t xml:space="preserve">small near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>c</w:t>
      </w:r>
      <w:r>
        <w:rPr>
          <w:rFonts w:ascii="Fm" w:hAnsi="Fm" w:cs="Fm"/>
          <w:sz w:val="24"/>
          <w:szCs w:val="24"/>
        </w:rPr>
        <w:t xml:space="preserve">, its reciprocal </w:t>
      </w:r>
      <w:r>
        <w:rPr>
          <w:rFonts w:ascii="Fg" w:hAnsi="Fg" w:cs="Fg"/>
          <w:sz w:val="24"/>
          <w:szCs w:val="24"/>
        </w:rPr>
        <w:t xml:space="preserve">G </w:t>
      </w:r>
      <w:r>
        <w:rPr>
          <w:rFonts w:ascii="Fm" w:hAnsi="Fm" w:cs="Fm"/>
          <w:sz w:val="24"/>
          <w:szCs w:val="24"/>
        </w:rPr>
        <w:t>becomes very large, with its behavior approximating a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162 </w:t>
      </w:r>
      <w:r>
        <w:rPr>
          <w:rFonts w:ascii="Fm" w:hAnsi="Fm" w:cs="Fm"/>
          <w:sz w:val="24"/>
          <w:szCs w:val="24"/>
        </w:rPr>
        <w:t xml:space="preserve">vertical asymptote near </w:t>
      </w:r>
      <w:r>
        <w:rPr>
          <w:rFonts w:ascii="Fg" w:hAnsi="Fg" w:cs="Fg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 xml:space="preserve">=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>c</w:t>
      </w:r>
      <w:r>
        <w:rPr>
          <w:rFonts w:ascii="Fm" w:hAnsi="Fm" w:cs="Fm"/>
          <w:sz w:val="24"/>
          <w:szCs w:val="24"/>
        </w:rPr>
        <w:t>. In Figure 2 c and d we show the two data sets from the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163 </w:t>
      </w:r>
      <w:r>
        <w:rPr>
          <w:rFonts w:ascii="Fm" w:hAnsi="Fm" w:cs="Fm"/>
          <w:sz w:val="24"/>
          <w:szCs w:val="24"/>
        </w:rPr>
        <w:t xml:space="preserve">Antarctic and Arctic. By fixing the exponent </w:t>
      </w:r>
      <w:r>
        <w:rPr>
          <w:rFonts w:ascii="Fg" w:hAnsi="Fg" w:cs="Fg"/>
          <w:sz w:val="24"/>
          <w:szCs w:val="24"/>
        </w:rPr>
        <w:t xml:space="preserve">t </w:t>
      </w:r>
      <w:r>
        <w:rPr>
          <w:rFonts w:ascii="Fm" w:hAnsi="Fm" w:cs="Fm"/>
          <w:sz w:val="24"/>
          <w:szCs w:val="24"/>
        </w:rPr>
        <w:t xml:space="preserve">= 2 and the threshold value </w:t>
      </w:r>
      <w:r>
        <w:rPr>
          <w:rFonts w:ascii="Fg" w:hAnsi="Fg" w:cs="Fg"/>
          <w:sz w:val="24"/>
          <w:szCs w:val="24"/>
        </w:rPr>
        <w:t>_</w:t>
      </w:r>
      <w:r>
        <w:rPr>
          <w:rFonts w:ascii="Ff" w:hAnsi="Ff" w:cs="Ff"/>
          <w:sz w:val="16"/>
          <w:szCs w:val="16"/>
        </w:rPr>
        <w:t xml:space="preserve">c </w:t>
      </w:r>
      <w:r>
        <w:rPr>
          <w:rFonts w:ascii="Fm" w:hAnsi="Fm" w:cs="Fm"/>
          <w:sz w:val="24"/>
          <w:szCs w:val="24"/>
        </w:rPr>
        <w:t>= 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05 in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164 </w:t>
      </w:r>
      <w:r>
        <w:rPr>
          <w:rFonts w:ascii="Fm" w:hAnsi="Fm" w:cs="Fm"/>
          <w:sz w:val="24"/>
          <w:szCs w:val="24"/>
        </w:rPr>
        <w:t xml:space="preserve">the above expression for </w:t>
      </w:r>
      <w:proofErr w:type="gramStart"/>
      <w:r>
        <w:rPr>
          <w:rFonts w:ascii="Fg" w:hAnsi="Fg" w:cs="Fg"/>
          <w:sz w:val="24"/>
          <w:szCs w:val="24"/>
        </w:rPr>
        <w:t>F</w:t>
      </w:r>
      <w:r>
        <w:rPr>
          <w:rFonts w:ascii="Fm" w:hAnsi="Fm" w:cs="Fm"/>
          <w:sz w:val="24"/>
          <w:szCs w:val="24"/>
        </w:rPr>
        <w:t>(</w:t>
      </w:r>
      <w:proofErr w:type="gramEnd"/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 xml:space="preserve">), a statistical best fit of the data yields a value of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9,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which</w:t>
      </w:r>
      <w:proofErr w:type="gramEnd"/>
      <w:r>
        <w:rPr>
          <w:rFonts w:ascii="Fm" w:hAnsi="Fm" w:cs="Fm"/>
          <w:sz w:val="24"/>
          <w:szCs w:val="24"/>
        </w:rPr>
        <w:t xml:space="preserve"> lies inside our predicted range, so that </w:t>
      </w:r>
      <w:r>
        <w:rPr>
          <w:rFonts w:ascii="Fg" w:hAnsi="Fg" w:cs="Fg"/>
          <w:sz w:val="24"/>
          <w:szCs w:val="24"/>
        </w:rPr>
        <w:t>F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 xml:space="preserve">)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9 (</w:t>
      </w:r>
      <w:r>
        <w:rPr>
          <w:rFonts w:ascii="Fg" w:hAnsi="Fg" w:cs="Fg"/>
          <w:sz w:val="24"/>
          <w:szCs w:val="24"/>
        </w:rPr>
        <w:t xml:space="preserve">_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m" w:hAnsi="Fm" w:cs="Fm"/>
          <w:sz w:val="24"/>
          <w:szCs w:val="24"/>
        </w:rPr>
        <w:t>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05)</w:t>
      </w:r>
      <w:r>
        <w:rPr>
          <w:rFonts w:ascii="Fl" w:hAnsi="Fl" w:cs="Fl"/>
          <w:sz w:val="16"/>
          <w:szCs w:val="16"/>
        </w:rPr>
        <w:t>2</w:t>
      </w:r>
      <w:r>
        <w:rPr>
          <w:rFonts w:ascii="Fn" w:hAnsi="Fn" w:cs="Fn"/>
          <w:sz w:val="10"/>
          <w:szCs w:val="10"/>
        </w:rPr>
        <w:t xml:space="preserve">165 </w:t>
      </w:r>
      <w:r>
        <w:rPr>
          <w:rFonts w:ascii="Fm" w:hAnsi="Fm" w:cs="Fm"/>
          <w:sz w:val="24"/>
          <w:szCs w:val="24"/>
        </w:rPr>
        <w:t>.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166 </w:t>
      </w:r>
      <w:r>
        <w:rPr>
          <w:rFonts w:ascii="Fm" w:hAnsi="Fm" w:cs="Fm"/>
          <w:sz w:val="24"/>
          <w:szCs w:val="24"/>
        </w:rPr>
        <w:t>We see that the data agree well with the theory, and that they both exhibit divergent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167 </w:t>
      </w:r>
      <w:r>
        <w:rPr>
          <w:rFonts w:ascii="Fm" w:hAnsi="Fm" w:cs="Fm"/>
          <w:sz w:val="24"/>
          <w:szCs w:val="24"/>
        </w:rPr>
        <w:t>behavior with a vertical asymptote at the percolation threshold. Moreover, in the variables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168 </w:t>
      </w:r>
      <w:r>
        <w:rPr>
          <w:rFonts w:ascii="Fg" w:hAnsi="Fg" w:cs="Fg"/>
          <w:sz w:val="24"/>
          <w:szCs w:val="24"/>
        </w:rPr>
        <w:t xml:space="preserve">x </w:t>
      </w:r>
      <w:r>
        <w:rPr>
          <w:rFonts w:ascii="Fm" w:hAnsi="Fm" w:cs="Fm"/>
          <w:sz w:val="24"/>
          <w:szCs w:val="24"/>
        </w:rPr>
        <w:t>= log (</w:t>
      </w:r>
      <w:r>
        <w:rPr>
          <w:rFonts w:ascii="Fg" w:hAnsi="Fg" w:cs="Fg"/>
          <w:sz w:val="24"/>
          <w:szCs w:val="24"/>
        </w:rPr>
        <w:t xml:space="preserve">_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m" w:hAnsi="Fm" w:cs="Fm"/>
          <w:sz w:val="24"/>
          <w:szCs w:val="24"/>
        </w:rPr>
        <w:t>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05) and </w:t>
      </w:r>
      <w:r>
        <w:rPr>
          <w:rFonts w:ascii="Fg" w:hAnsi="Fg" w:cs="Fg"/>
          <w:sz w:val="24"/>
          <w:szCs w:val="24"/>
        </w:rPr>
        <w:t xml:space="preserve">y </w:t>
      </w:r>
      <w:r>
        <w:rPr>
          <w:rFonts w:ascii="Fm" w:hAnsi="Fm" w:cs="Fm"/>
          <w:sz w:val="24"/>
          <w:szCs w:val="24"/>
        </w:rPr>
        <w:t xml:space="preserve">= log </w:t>
      </w:r>
      <w:r>
        <w:rPr>
          <w:rFonts w:ascii="Fg" w:hAnsi="Fg" w:cs="Fg"/>
          <w:sz w:val="24"/>
          <w:szCs w:val="24"/>
        </w:rPr>
        <w:t>F</w:t>
      </w:r>
      <w:r>
        <w:rPr>
          <w:rFonts w:ascii="Fm" w:hAnsi="Fm" w:cs="Fm"/>
          <w:sz w:val="24"/>
          <w:szCs w:val="24"/>
        </w:rPr>
        <w:t xml:space="preserve">, the line predicted by percolation theory is </w:t>
      </w:r>
      <w:r>
        <w:rPr>
          <w:rFonts w:ascii="Fg" w:hAnsi="Fg" w:cs="Fg"/>
          <w:sz w:val="24"/>
          <w:szCs w:val="24"/>
        </w:rPr>
        <w:t xml:space="preserve">y </w:t>
      </w:r>
      <w:r>
        <w:rPr>
          <w:rFonts w:ascii="Fm" w:hAnsi="Fm" w:cs="Fm"/>
          <w:sz w:val="24"/>
          <w:szCs w:val="24"/>
        </w:rPr>
        <w:t>= 2</w:t>
      </w:r>
      <w:r>
        <w:rPr>
          <w:rFonts w:ascii="Fg" w:hAnsi="Fg" w:cs="Fg"/>
          <w:sz w:val="24"/>
          <w:szCs w:val="24"/>
        </w:rPr>
        <w:t xml:space="preserve">x </w:t>
      </w:r>
      <w:r>
        <w:rPr>
          <w:rFonts w:ascii="Fm" w:hAnsi="Fm" w:cs="Fm"/>
          <w:sz w:val="24"/>
          <w:szCs w:val="24"/>
        </w:rPr>
        <w:t>+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e" w:hAnsi="Fe" w:cs="Fe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169 </w:t>
      </w:r>
      <w:r>
        <w:rPr>
          <w:rFonts w:ascii="Fm" w:hAnsi="Fm" w:cs="Fm"/>
          <w:sz w:val="24"/>
          <w:szCs w:val="24"/>
        </w:rPr>
        <w:t xml:space="preserve">log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>0</w:t>
      </w:r>
      <w:r>
        <w:rPr>
          <w:rFonts w:ascii="Fm" w:hAnsi="Fm" w:cs="Fm"/>
          <w:sz w:val="24"/>
          <w:szCs w:val="24"/>
        </w:rPr>
        <w:t xml:space="preserve">, with log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>= 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95</w:t>
      </w:r>
      <w:r>
        <w:rPr>
          <w:rFonts w:ascii="Fg" w:hAnsi="Fg" w:cs="Fg"/>
          <w:sz w:val="24"/>
          <w:szCs w:val="24"/>
        </w:rPr>
        <w:t>, 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m" w:hAnsi="Fm" w:cs="Fm"/>
          <w:sz w:val="24"/>
          <w:szCs w:val="24"/>
        </w:rPr>
        <w:t>= 9. Critical path analysis yields the bounds 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8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 xml:space="preserve">log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e" w:hAnsi="Fe" w:cs="Fe"/>
          <w:sz w:val="24"/>
          <w:szCs w:val="24"/>
        </w:rPr>
        <w:t>_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170 </w:t>
      </w:r>
      <w:r>
        <w:rPr>
          <w:rFonts w:ascii="Fm" w:hAnsi="Fm" w:cs="Fm"/>
          <w:sz w:val="24"/>
          <w:szCs w:val="24"/>
        </w:rPr>
        <w:t>1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 xml:space="preserve">4, and the best fit for the Antarctic data in f is </w:t>
      </w:r>
      <w:r>
        <w:rPr>
          <w:rFonts w:ascii="Fg" w:hAnsi="Fg" w:cs="Fg"/>
          <w:sz w:val="24"/>
          <w:szCs w:val="24"/>
        </w:rPr>
        <w:t xml:space="preserve">y </w:t>
      </w:r>
      <w:r>
        <w:rPr>
          <w:rFonts w:ascii="Fm" w:hAnsi="Fm" w:cs="Fm"/>
          <w:sz w:val="24"/>
          <w:szCs w:val="24"/>
        </w:rPr>
        <w:t>= 1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99</w:t>
      </w:r>
      <w:r>
        <w:rPr>
          <w:rFonts w:ascii="Fg" w:hAnsi="Fg" w:cs="Fg"/>
          <w:sz w:val="24"/>
          <w:szCs w:val="24"/>
        </w:rPr>
        <w:t xml:space="preserve">x </w:t>
      </w:r>
      <w:r>
        <w:rPr>
          <w:rFonts w:ascii="Fm" w:hAnsi="Fm" w:cs="Fm"/>
          <w:sz w:val="24"/>
          <w:szCs w:val="24"/>
        </w:rPr>
        <w:t>+ 0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93, where 0.93 lies inside</w:t>
      </w:r>
    </w:p>
    <w:p w:rsidR="00BB38B3" w:rsidRDefault="00BB38B3" w:rsidP="00BB38B3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171 </w:t>
      </w:r>
      <w:r>
        <w:rPr>
          <w:rFonts w:ascii="Fm" w:hAnsi="Fm" w:cs="Fm"/>
          <w:sz w:val="24"/>
          <w:szCs w:val="24"/>
        </w:rPr>
        <w:t>these bounds. In logarithmic variables, the error of the regression is 0.38 for the Arctic</w:t>
      </w:r>
    </w:p>
    <w:p w:rsidR="001C3570" w:rsidRDefault="00BB38B3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172 </w:t>
      </w:r>
      <w:r>
        <w:rPr>
          <w:rFonts w:ascii="Fm" w:hAnsi="Fm" w:cs="Fm"/>
          <w:sz w:val="24"/>
          <w:szCs w:val="24"/>
        </w:rPr>
        <w:t>data and 0.22 for the Antarctic data (that is, approximately 68% of the Antarctic data</w:t>
      </w:r>
      <w:r w:rsidR="001C3570">
        <w:rPr>
          <w:rFonts w:ascii="Fm" w:hAnsi="Fm" w:cs="Fm"/>
          <w:sz w:val="24"/>
          <w:szCs w:val="24"/>
        </w:rPr>
        <w:t xml:space="preserve"> is within 0.22 of the regression line). The increased scatter </w:t>
      </w:r>
      <w:r w:rsidR="001C3570">
        <w:rPr>
          <w:rFonts w:ascii="Fn" w:hAnsi="Fn" w:cs="Fn"/>
          <w:sz w:val="10"/>
          <w:szCs w:val="10"/>
        </w:rPr>
        <w:t xml:space="preserve">173 </w:t>
      </w:r>
      <w:r w:rsidR="001C3570">
        <w:rPr>
          <w:rFonts w:ascii="Fm" w:hAnsi="Fm" w:cs="Fm"/>
          <w:sz w:val="24"/>
          <w:szCs w:val="24"/>
        </w:rPr>
        <w:t>in the Arctic data is not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174 </w:t>
      </w:r>
      <w:r>
        <w:rPr>
          <w:rFonts w:ascii="Fm" w:hAnsi="Fm" w:cs="Fm"/>
          <w:sz w:val="24"/>
          <w:szCs w:val="24"/>
        </w:rPr>
        <w:t>surprising given the inverse computation required.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r>
        <w:rPr>
          <w:rFonts w:ascii="Fm" w:hAnsi="Fm" w:cs="Fm"/>
          <w:sz w:val="24"/>
          <w:szCs w:val="24"/>
        </w:rPr>
        <w:t xml:space="preserve">To model </w:t>
      </w:r>
      <w:r>
        <w:rPr>
          <w:rFonts w:ascii="Fg" w:hAnsi="Fg" w:cs="Fg"/>
          <w:sz w:val="24"/>
          <w:szCs w:val="24"/>
        </w:rPr>
        <w:t>_</w:t>
      </w:r>
      <w:r>
        <w:rPr>
          <w:rFonts w:ascii="Fd" w:hAnsi="Fd" w:cs="Fd"/>
          <w:sz w:val="16"/>
          <w:szCs w:val="16"/>
        </w:rPr>
        <w:t>_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f" w:hAnsi="Ff" w:cs="Ff"/>
          <w:sz w:val="16"/>
          <w:szCs w:val="16"/>
        </w:rPr>
        <w:t>v</w:t>
      </w:r>
      <w:r>
        <w:rPr>
          <w:rFonts w:ascii="Fn" w:hAnsi="Fn" w:cs="Fn"/>
          <w:sz w:val="10"/>
          <w:szCs w:val="10"/>
        </w:rPr>
        <w:t xml:space="preserve">175 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>) over all porosities, we consider features of the brine phase present over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176 </w:t>
      </w:r>
      <w:r>
        <w:rPr>
          <w:rFonts w:ascii="Fm" w:hAnsi="Fm" w:cs="Fm"/>
          <w:sz w:val="24"/>
          <w:szCs w:val="24"/>
        </w:rPr>
        <w:t xml:space="preserve">the full range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m" w:hAnsi="Fm" w:cs="Fm"/>
          <w:sz w:val="24"/>
          <w:szCs w:val="24"/>
        </w:rPr>
        <w:t>some degree of small</w:t>
      </w:r>
      <w:r>
        <w:rPr>
          <w:rFonts w:ascii="Fe" w:hAnsi="Fe" w:cs="Fe"/>
          <w:sz w:val="24"/>
          <w:szCs w:val="24"/>
        </w:rPr>
        <w:t>−</w:t>
      </w:r>
      <w:r>
        <w:rPr>
          <w:rFonts w:ascii="Fm" w:hAnsi="Fm" w:cs="Fm"/>
          <w:sz w:val="24"/>
          <w:szCs w:val="24"/>
        </w:rPr>
        <w:t>scale connectivity, and self-similarity. Hierarchical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177 </w:t>
      </w:r>
      <w:r>
        <w:rPr>
          <w:rFonts w:ascii="Fm" w:hAnsi="Fm" w:cs="Fm"/>
          <w:sz w:val="24"/>
          <w:szCs w:val="24"/>
        </w:rPr>
        <w:t>models of spheres or other grains surrounded by smaller spheres, and so on, with brine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proofErr w:type="gramStart"/>
      <w:r>
        <w:rPr>
          <w:rFonts w:ascii="Fm" w:hAnsi="Fm" w:cs="Fm"/>
          <w:sz w:val="24"/>
          <w:szCs w:val="24"/>
        </w:rPr>
        <w:t>in</w:t>
      </w:r>
      <w:proofErr w:type="gramEnd"/>
      <w:r>
        <w:rPr>
          <w:rFonts w:ascii="Fm" w:hAnsi="Fm" w:cs="Fm"/>
          <w:sz w:val="24"/>
          <w:szCs w:val="24"/>
        </w:rPr>
        <w:t xml:space="preserve"> the pore spaces 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 xml:space="preserve">, 2007], were used to model </w:t>
      </w:r>
      <w:r>
        <w:rPr>
          <w:rFonts w:ascii="Fg" w:hAnsi="Fg" w:cs="Fg"/>
          <w:sz w:val="24"/>
          <w:szCs w:val="24"/>
        </w:rPr>
        <w:t>k</w:t>
      </w:r>
      <w:r>
        <w:rPr>
          <w:rFonts w:ascii="Fd" w:hAnsi="Fd" w:cs="Fd"/>
          <w:sz w:val="16"/>
          <w:szCs w:val="16"/>
        </w:rPr>
        <w:t>_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f" w:hAnsi="Ff" w:cs="Ff"/>
          <w:sz w:val="16"/>
          <w:szCs w:val="16"/>
        </w:rPr>
        <w:t>v</w:t>
      </w:r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n" w:hAnsi="Fn" w:cs="Fn"/>
          <w:sz w:val="10"/>
          <w:szCs w:val="10"/>
        </w:rPr>
        <w:t xml:space="preserve">178 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>). The simplest model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d" w:hAnsi="Fd" w:cs="Fd"/>
          <w:sz w:val="16"/>
          <w:szCs w:val="16"/>
        </w:rPr>
      </w:pPr>
      <w:proofErr w:type="gramStart"/>
      <w:r>
        <w:rPr>
          <w:rFonts w:ascii="Fm" w:hAnsi="Fm" w:cs="Fm"/>
          <w:sz w:val="24"/>
          <w:szCs w:val="24"/>
        </w:rPr>
        <w:t>yields</w:t>
      </w:r>
      <w:proofErr w:type="gramEnd"/>
      <w:r>
        <w:rPr>
          <w:rFonts w:ascii="Fm" w:hAnsi="Fm" w:cs="Fm"/>
          <w:sz w:val="24"/>
          <w:szCs w:val="24"/>
        </w:rPr>
        <w:t xml:space="preserve"> a result of </w:t>
      </w:r>
      <w:r>
        <w:rPr>
          <w:rFonts w:ascii="Fg" w:hAnsi="Fg" w:cs="Fg"/>
          <w:sz w:val="24"/>
          <w:szCs w:val="24"/>
        </w:rPr>
        <w:t>k</w:t>
      </w:r>
      <w:r>
        <w:rPr>
          <w:rFonts w:ascii="Fd" w:hAnsi="Fd" w:cs="Fd"/>
          <w:sz w:val="16"/>
          <w:szCs w:val="16"/>
        </w:rPr>
        <w:t>_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f" w:hAnsi="Ff" w:cs="Ff"/>
          <w:sz w:val="16"/>
          <w:szCs w:val="16"/>
        </w:rPr>
        <w:t>v</w:t>
      </w:r>
      <w:r>
        <w:rPr>
          <w:rFonts w:ascii="Fm" w:hAnsi="Fm" w:cs="Fm"/>
          <w:sz w:val="24"/>
          <w:szCs w:val="24"/>
        </w:rPr>
        <w:t>(</w:t>
      </w:r>
      <w:proofErr w:type="gramEnd"/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 xml:space="preserve">) = </w:t>
      </w:r>
      <w:r>
        <w:rPr>
          <w:rFonts w:ascii="Fg" w:hAnsi="Fg" w:cs="Fg"/>
          <w:sz w:val="24"/>
          <w:szCs w:val="24"/>
        </w:rPr>
        <w:t>k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g" w:hAnsi="Fg" w:cs="Fg"/>
          <w:sz w:val="24"/>
          <w:szCs w:val="24"/>
        </w:rPr>
        <w:t>_</w:t>
      </w:r>
      <w:r>
        <w:rPr>
          <w:rFonts w:ascii="Fl" w:hAnsi="Fl" w:cs="Fl"/>
          <w:sz w:val="16"/>
          <w:szCs w:val="16"/>
        </w:rPr>
        <w:t xml:space="preserve">3 </w:t>
      </w:r>
      <w:r>
        <w:rPr>
          <w:rFonts w:ascii="Fm" w:hAnsi="Fm" w:cs="Fm"/>
          <w:sz w:val="24"/>
          <w:szCs w:val="24"/>
        </w:rPr>
        <w:t xml:space="preserve">and an Archie’s law </w:t>
      </w:r>
      <w:r>
        <w:rPr>
          <w:rFonts w:ascii="Fg" w:hAnsi="Fg" w:cs="Fg"/>
          <w:sz w:val="24"/>
          <w:szCs w:val="24"/>
        </w:rPr>
        <w:t>F</w:t>
      </w:r>
      <w:r>
        <w:rPr>
          <w:rFonts w:ascii="Fm" w:hAnsi="Fm" w:cs="Fm"/>
          <w:sz w:val="24"/>
          <w:szCs w:val="24"/>
        </w:rPr>
        <w:t>(</w:t>
      </w:r>
      <w:r>
        <w:rPr>
          <w:rFonts w:ascii="Fg" w:hAnsi="Fg" w:cs="Fg"/>
          <w:sz w:val="24"/>
          <w:szCs w:val="24"/>
        </w:rPr>
        <w:t>_</w:t>
      </w:r>
      <w:r>
        <w:rPr>
          <w:rFonts w:ascii="Fm" w:hAnsi="Fm" w:cs="Fm"/>
          <w:sz w:val="24"/>
          <w:szCs w:val="24"/>
        </w:rPr>
        <w:t xml:space="preserve">) =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g" w:hAnsi="Fg" w:cs="Fg"/>
          <w:sz w:val="24"/>
          <w:szCs w:val="24"/>
        </w:rPr>
        <w:t>_</w:t>
      </w:r>
      <w:r>
        <w:rPr>
          <w:rFonts w:ascii="Fl" w:hAnsi="Fl" w:cs="Fl"/>
          <w:sz w:val="16"/>
          <w:szCs w:val="16"/>
        </w:rPr>
        <w:t>3</w:t>
      </w:r>
      <w:r>
        <w:rPr>
          <w:rFonts w:ascii="Fn" w:hAnsi="Fn" w:cs="Fn"/>
          <w:sz w:val="10"/>
          <w:szCs w:val="10"/>
        </w:rPr>
        <w:t xml:space="preserve">179 </w:t>
      </w:r>
      <w:r>
        <w:rPr>
          <w:rFonts w:ascii="Fm" w:hAnsi="Fm" w:cs="Fm"/>
          <w:sz w:val="24"/>
          <w:szCs w:val="24"/>
        </w:rPr>
        <w:t>. A statistical best fit of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180 </w:t>
      </w:r>
      <w:r>
        <w:rPr>
          <w:rFonts w:ascii="Fm" w:hAnsi="Fm" w:cs="Fm"/>
          <w:sz w:val="24"/>
          <w:szCs w:val="24"/>
        </w:rPr>
        <w:t xml:space="preserve">our Antarctic data yields a value of </w:t>
      </w:r>
      <w:r>
        <w:rPr>
          <w:rFonts w:ascii="Fg" w:hAnsi="Fg" w:cs="Fg"/>
          <w:sz w:val="24"/>
          <w:szCs w:val="24"/>
        </w:rPr>
        <w:t>F</w:t>
      </w:r>
      <w:r>
        <w:rPr>
          <w:rFonts w:ascii="Fl" w:hAnsi="Fl" w:cs="Fl"/>
          <w:sz w:val="16"/>
          <w:szCs w:val="16"/>
        </w:rPr>
        <w:t xml:space="preserve">0 </w:t>
      </w:r>
      <w:r>
        <w:rPr>
          <w:rFonts w:ascii="Fe" w:hAnsi="Fe" w:cs="Fe"/>
          <w:sz w:val="24"/>
          <w:szCs w:val="24"/>
        </w:rPr>
        <w:t xml:space="preserve">_ </w:t>
      </w:r>
      <w:r>
        <w:rPr>
          <w:rFonts w:ascii="Fm" w:hAnsi="Fm" w:cs="Fm"/>
          <w:sz w:val="24"/>
          <w:szCs w:val="24"/>
        </w:rPr>
        <w:t>16, which is in the estimated range. In Figure 3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181 </w:t>
      </w:r>
      <w:r>
        <w:rPr>
          <w:rFonts w:ascii="Fm" w:hAnsi="Fm" w:cs="Fm"/>
          <w:sz w:val="24"/>
          <w:szCs w:val="24"/>
        </w:rPr>
        <w:t>a, our Antarctic data is shown along with fits derived from both models, and in b, Arctic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182 </w:t>
      </w:r>
      <w:r>
        <w:rPr>
          <w:rFonts w:ascii="Fm" w:hAnsi="Fm" w:cs="Fm"/>
          <w:sz w:val="24"/>
          <w:szCs w:val="24"/>
        </w:rPr>
        <w:t>permeability data [</w:t>
      </w:r>
      <w:r>
        <w:rPr>
          <w:rFonts w:ascii="Fh" w:hAnsi="Fh" w:cs="Fh"/>
          <w:sz w:val="24"/>
          <w:szCs w:val="24"/>
        </w:rPr>
        <w:t>Golden et al.</w:t>
      </w:r>
      <w:r>
        <w:rPr>
          <w:rFonts w:ascii="Fm" w:hAnsi="Fm" w:cs="Fm"/>
          <w:sz w:val="24"/>
          <w:szCs w:val="24"/>
        </w:rPr>
        <w:t>, 2007] is shown relative to predictions from both models.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o" w:hAnsi="Fo" w:cs="Fo"/>
          <w:sz w:val="24"/>
          <w:szCs w:val="24"/>
        </w:rPr>
      </w:pPr>
      <w:r>
        <w:rPr>
          <w:rFonts w:ascii="Fo" w:hAnsi="Fo" w:cs="Fo"/>
          <w:sz w:val="24"/>
          <w:szCs w:val="24"/>
        </w:rPr>
        <w:t>5. Discussion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183 </w:t>
      </w:r>
      <w:r>
        <w:rPr>
          <w:rFonts w:ascii="Fm" w:hAnsi="Fm" w:cs="Fm"/>
          <w:sz w:val="24"/>
          <w:szCs w:val="24"/>
        </w:rPr>
        <w:t>Figure 4 illustrates how we can derive information about the permeability structure and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184 </w:t>
      </w:r>
      <w:r>
        <w:rPr>
          <w:rFonts w:ascii="Fm" w:hAnsi="Fm" w:cs="Fm"/>
          <w:sz w:val="24"/>
          <w:szCs w:val="24"/>
        </w:rPr>
        <w:t xml:space="preserve">relevant transport processes from resistivity soundings of Arctic sea ice with </w:t>
      </w:r>
      <w:r>
        <w:rPr>
          <w:rFonts w:ascii="Fh" w:hAnsi="Fh" w:cs="Fh"/>
          <w:sz w:val="24"/>
          <w:szCs w:val="24"/>
        </w:rPr>
        <w:t xml:space="preserve">in situ </w:t>
      </w:r>
      <w:proofErr w:type="spellStart"/>
      <w:r>
        <w:rPr>
          <w:rFonts w:ascii="Fm" w:hAnsi="Fm" w:cs="Fm"/>
          <w:sz w:val="24"/>
          <w:szCs w:val="24"/>
        </w:rPr>
        <w:t>elec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185 </w:t>
      </w:r>
      <w:proofErr w:type="spellStart"/>
      <w:r>
        <w:rPr>
          <w:rFonts w:ascii="Fm" w:hAnsi="Fm" w:cs="Fm"/>
          <w:sz w:val="24"/>
          <w:szCs w:val="24"/>
        </w:rPr>
        <w:t>trode</w:t>
      </w:r>
      <w:proofErr w:type="spellEnd"/>
      <w:r>
        <w:rPr>
          <w:rFonts w:ascii="Fm" w:hAnsi="Fm" w:cs="Fm"/>
          <w:sz w:val="24"/>
          <w:szCs w:val="24"/>
        </w:rPr>
        <w:t xml:space="preserve"> strings [</w:t>
      </w:r>
      <w:r>
        <w:rPr>
          <w:rFonts w:ascii="Fh" w:hAnsi="Fh" w:cs="Fh"/>
          <w:sz w:val="24"/>
          <w:szCs w:val="24"/>
        </w:rPr>
        <w:t>Jones et al.</w:t>
      </w:r>
      <w:r>
        <w:rPr>
          <w:rFonts w:ascii="Fm" w:hAnsi="Fm" w:cs="Fm"/>
          <w:sz w:val="24"/>
          <w:szCs w:val="24"/>
        </w:rPr>
        <w:t xml:space="preserve">, 2010]. Thus, the different formation factor regimes shown </w:t>
      </w:r>
      <w:proofErr w:type="spellStart"/>
      <w:r>
        <w:rPr>
          <w:rFonts w:ascii="Fm" w:hAnsi="Fm" w:cs="Fm"/>
          <w:sz w:val="24"/>
          <w:szCs w:val="24"/>
        </w:rPr>
        <w:t>cor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186 </w:t>
      </w:r>
      <w:r>
        <w:rPr>
          <w:rFonts w:ascii="Fm" w:hAnsi="Fm" w:cs="Fm"/>
          <w:sz w:val="24"/>
          <w:szCs w:val="24"/>
        </w:rPr>
        <w:t>respond to different permeability classes, with the lowermost ice layers permeable enough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187 </w:t>
      </w:r>
      <w:r>
        <w:rPr>
          <w:rFonts w:ascii="Fm" w:hAnsi="Fm" w:cs="Fm"/>
          <w:sz w:val="24"/>
          <w:szCs w:val="24"/>
        </w:rPr>
        <w:t>to allow for gas and nutrient exchange conducive to biomass build-up and CO</w:t>
      </w:r>
      <w:r>
        <w:rPr>
          <w:rFonts w:ascii="Fl" w:hAnsi="Fl" w:cs="Fl"/>
          <w:sz w:val="16"/>
          <w:szCs w:val="16"/>
        </w:rPr>
        <w:t xml:space="preserve">2 </w:t>
      </w:r>
      <w:r>
        <w:rPr>
          <w:rFonts w:ascii="Fm" w:hAnsi="Fm" w:cs="Fm"/>
          <w:sz w:val="24"/>
          <w:szCs w:val="24"/>
        </w:rPr>
        <w:t>pumping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24"/>
          <w:szCs w:val="24"/>
        </w:rPr>
        <w:t>[</w:t>
      </w:r>
      <w:proofErr w:type="spellStart"/>
      <w:r>
        <w:rPr>
          <w:rFonts w:ascii="Fh" w:hAnsi="Fh" w:cs="Fh"/>
          <w:sz w:val="24"/>
          <w:szCs w:val="24"/>
        </w:rPr>
        <w:t>Rysgaard</w:t>
      </w:r>
      <w:proofErr w:type="spellEnd"/>
      <w:r>
        <w:rPr>
          <w:rFonts w:ascii="Fh" w:hAnsi="Fh" w:cs="Fh"/>
          <w:sz w:val="24"/>
          <w:szCs w:val="24"/>
        </w:rPr>
        <w:t xml:space="preserve"> et al.</w:t>
      </w:r>
      <w:r>
        <w:rPr>
          <w:rFonts w:ascii="Fm" w:hAnsi="Fm" w:cs="Fm"/>
          <w:sz w:val="24"/>
          <w:szCs w:val="24"/>
        </w:rPr>
        <w:t>, 2007], based on a critical permeability of 4</w:t>
      </w:r>
      <w:r>
        <w:rPr>
          <w:rFonts w:ascii="Fe" w:hAnsi="Fe" w:cs="Fe"/>
          <w:sz w:val="24"/>
          <w:szCs w:val="24"/>
        </w:rPr>
        <w:t>×</w:t>
      </w:r>
      <w:r>
        <w:rPr>
          <w:rFonts w:ascii="Fm" w:hAnsi="Fm" w:cs="Fm"/>
          <w:sz w:val="24"/>
          <w:szCs w:val="24"/>
        </w:rPr>
        <w:t>10</w:t>
      </w:r>
      <w:r>
        <w:rPr>
          <w:rFonts w:ascii="Fd" w:hAnsi="Fd" w:cs="Fd"/>
          <w:sz w:val="16"/>
          <w:szCs w:val="16"/>
        </w:rPr>
        <w:t>−</w:t>
      </w:r>
      <w:r>
        <w:rPr>
          <w:rFonts w:ascii="Fl" w:hAnsi="Fl" w:cs="Fl"/>
          <w:sz w:val="16"/>
          <w:szCs w:val="16"/>
        </w:rPr>
        <w:t xml:space="preserve">11 </w:t>
      </w:r>
      <w:proofErr w:type="gramStart"/>
      <w:r>
        <w:rPr>
          <w:rFonts w:ascii="Fm" w:hAnsi="Fm" w:cs="Fm"/>
          <w:sz w:val="24"/>
          <w:szCs w:val="24"/>
        </w:rPr>
        <w:t>m</w:t>
      </w:r>
      <w:r>
        <w:rPr>
          <w:rFonts w:ascii="Fl" w:hAnsi="Fl" w:cs="Fl"/>
          <w:sz w:val="16"/>
          <w:szCs w:val="16"/>
        </w:rPr>
        <w:t>2</w:t>
      </w:r>
      <w:r>
        <w:rPr>
          <w:rFonts w:ascii="Fn" w:hAnsi="Fn" w:cs="Fn"/>
          <w:sz w:val="10"/>
          <w:szCs w:val="10"/>
        </w:rPr>
        <w:t xml:space="preserve">188 </w:t>
      </w:r>
      <w:r>
        <w:rPr>
          <w:rFonts w:ascii="Fm" w:hAnsi="Fm" w:cs="Fm"/>
          <w:sz w:val="24"/>
          <w:szCs w:val="24"/>
        </w:rPr>
        <w:t>,</w:t>
      </w:r>
      <w:proofErr w:type="gramEnd"/>
      <w:r>
        <w:rPr>
          <w:rFonts w:ascii="Fm" w:hAnsi="Fm" w:cs="Fm"/>
          <w:sz w:val="24"/>
          <w:szCs w:val="24"/>
        </w:rPr>
        <w:t xml:space="preserve"> corresponding to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189 </w:t>
      </w:r>
      <w:r>
        <w:rPr>
          <w:rFonts w:ascii="Fm" w:hAnsi="Fm" w:cs="Fm"/>
          <w:sz w:val="24"/>
          <w:szCs w:val="24"/>
        </w:rPr>
        <w:t xml:space="preserve">a resistivity formation factor of 31.3 for </w:t>
      </w:r>
      <w:proofErr w:type="spellStart"/>
      <w:proofErr w:type="gramStart"/>
      <w:r>
        <w:rPr>
          <w:rFonts w:ascii="Fg" w:hAnsi="Fg" w:cs="Fg"/>
          <w:sz w:val="24"/>
          <w:szCs w:val="24"/>
        </w:rPr>
        <w:t>r</w:t>
      </w:r>
      <w:r>
        <w:rPr>
          <w:rFonts w:ascii="Ff" w:hAnsi="Ff" w:cs="Ff"/>
          <w:sz w:val="16"/>
          <w:szCs w:val="16"/>
        </w:rPr>
        <w:t>c</w:t>
      </w:r>
      <w:proofErr w:type="spellEnd"/>
      <w:proofErr w:type="gramEnd"/>
      <w:r>
        <w:rPr>
          <w:rFonts w:ascii="Ff" w:hAnsi="Ff" w:cs="Ff"/>
          <w:sz w:val="16"/>
          <w:szCs w:val="16"/>
        </w:rPr>
        <w:t xml:space="preserve"> </w:t>
      </w:r>
      <w:r>
        <w:rPr>
          <w:rFonts w:ascii="Fm" w:hAnsi="Fm" w:cs="Fm"/>
          <w:sz w:val="24"/>
          <w:szCs w:val="24"/>
        </w:rPr>
        <w:t>= 0</w:t>
      </w:r>
      <w:r>
        <w:rPr>
          <w:rFonts w:ascii="Fg" w:hAnsi="Fg" w:cs="Fg"/>
          <w:sz w:val="24"/>
          <w:szCs w:val="24"/>
        </w:rPr>
        <w:t>.</w:t>
      </w:r>
      <w:r>
        <w:rPr>
          <w:rFonts w:ascii="Fm" w:hAnsi="Fm" w:cs="Fm"/>
          <w:sz w:val="24"/>
          <w:szCs w:val="24"/>
        </w:rPr>
        <w:t>1 mm. This permeable base layer increases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190 </w:t>
      </w:r>
      <w:r>
        <w:rPr>
          <w:rFonts w:ascii="Fm" w:hAnsi="Fm" w:cs="Fm"/>
          <w:sz w:val="24"/>
          <w:szCs w:val="24"/>
        </w:rPr>
        <w:t>in vertical extent as the ice warms and thins due to bottom and surface melt. The ice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191 </w:t>
      </w:r>
      <w:r>
        <w:rPr>
          <w:rFonts w:ascii="Fm" w:hAnsi="Fm" w:cs="Fm"/>
          <w:sz w:val="24"/>
          <w:szCs w:val="24"/>
        </w:rPr>
        <w:t>interior is permeable enough to allow for meltwater flushing and reduction of ice salinity</w:t>
      </w:r>
    </w:p>
    <w:p w:rsidR="001C3570" w:rsidRDefault="001C3570" w:rsidP="001C3570">
      <w:pPr>
        <w:autoSpaceDE w:val="0"/>
        <w:autoSpaceDN w:val="0"/>
        <w:adjustRightInd w:val="0"/>
        <w:spacing w:after="0"/>
        <w:rPr>
          <w:rFonts w:ascii="Fh" w:hAnsi="Fh" w:cs="Fh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192 </w:t>
      </w:r>
      <w:r>
        <w:rPr>
          <w:rFonts w:ascii="Fm" w:hAnsi="Fm" w:cs="Fm"/>
          <w:sz w:val="24"/>
          <w:szCs w:val="24"/>
        </w:rPr>
        <w:t>at surface ablation rates of 10 cm/d or less even prior to the onset of melt [</w:t>
      </w:r>
      <w:proofErr w:type="spellStart"/>
      <w:r>
        <w:rPr>
          <w:rFonts w:ascii="Fh" w:hAnsi="Fh" w:cs="Fh"/>
          <w:sz w:val="24"/>
          <w:szCs w:val="24"/>
        </w:rPr>
        <w:t>Freitag</w:t>
      </w:r>
      <w:proofErr w:type="spellEnd"/>
      <w:r>
        <w:rPr>
          <w:rFonts w:ascii="Fh" w:hAnsi="Fh" w:cs="Fh"/>
          <w:sz w:val="24"/>
          <w:szCs w:val="24"/>
        </w:rPr>
        <w:t xml:space="preserve"> and</w:t>
      </w:r>
    </w:p>
    <w:p w:rsidR="00DF12AB" w:rsidRDefault="001C3570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193 </w:t>
      </w:r>
      <w:proofErr w:type="spellStart"/>
      <w:r>
        <w:rPr>
          <w:rFonts w:ascii="Fh" w:hAnsi="Fh" w:cs="Fh"/>
          <w:sz w:val="24"/>
          <w:szCs w:val="24"/>
        </w:rPr>
        <w:t>Eicken</w:t>
      </w:r>
      <w:proofErr w:type="spellEnd"/>
      <w:r>
        <w:rPr>
          <w:rFonts w:ascii="Fm" w:hAnsi="Fm" w:cs="Fm"/>
          <w:sz w:val="24"/>
          <w:szCs w:val="24"/>
        </w:rPr>
        <w:t>, 2003], corresponding to a resistivity formation factor of 625. High re</w:t>
      </w:r>
      <w:r w:rsidR="00DF12AB">
        <w:rPr>
          <w:rFonts w:ascii="Fm" w:hAnsi="Fm" w:cs="Fm"/>
          <w:sz w:val="24"/>
          <w:szCs w:val="24"/>
        </w:rPr>
        <w:t xml:space="preserve">sistivity formation factors near the top in Figure 4 b are in part explained </w:t>
      </w:r>
      <w:r w:rsidR="00DF12AB">
        <w:rPr>
          <w:rFonts w:ascii="Fn" w:hAnsi="Fn" w:cs="Fn"/>
          <w:sz w:val="10"/>
          <w:szCs w:val="10"/>
        </w:rPr>
        <w:t xml:space="preserve">194 </w:t>
      </w:r>
      <w:r w:rsidR="00DF12AB">
        <w:rPr>
          <w:rFonts w:ascii="Fm" w:hAnsi="Fm" w:cs="Fm"/>
          <w:sz w:val="24"/>
          <w:szCs w:val="24"/>
        </w:rPr>
        <w:t>by such percolation of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195 </w:t>
      </w:r>
      <w:r>
        <w:rPr>
          <w:rFonts w:ascii="Fm" w:hAnsi="Fm" w:cs="Fm"/>
          <w:sz w:val="24"/>
          <w:szCs w:val="24"/>
        </w:rPr>
        <w:t>freshwater below accumulations of surface melt water.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196 </w:t>
      </w:r>
      <w:r>
        <w:rPr>
          <w:rFonts w:ascii="Fm" w:hAnsi="Fm" w:cs="Fm"/>
          <w:sz w:val="24"/>
          <w:szCs w:val="24"/>
        </w:rPr>
        <w:t>Let’s further examine how these results may be used to improve our understanding of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197 </w:t>
      </w:r>
      <w:r>
        <w:rPr>
          <w:rFonts w:ascii="Fm" w:hAnsi="Fm" w:cs="Fm"/>
          <w:sz w:val="24"/>
          <w:szCs w:val="24"/>
        </w:rPr>
        <w:t>key processes like melt pond evolution. Incorporating such processes into climate models is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198 </w:t>
      </w:r>
      <w:r>
        <w:rPr>
          <w:rFonts w:ascii="Fm" w:hAnsi="Fm" w:cs="Fm"/>
          <w:sz w:val="24"/>
          <w:szCs w:val="24"/>
        </w:rPr>
        <w:t>critical to improving projections of climate change and the fate of the Earth’s sea ice packs.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199 </w:t>
      </w:r>
      <w:r>
        <w:rPr>
          <w:rFonts w:ascii="Fm" w:hAnsi="Fm" w:cs="Fm"/>
          <w:sz w:val="24"/>
          <w:szCs w:val="24"/>
        </w:rPr>
        <w:t>Development and tuning of advanced climate models could be significantly enhanced by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200 </w:t>
      </w:r>
      <w:r>
        <w:rPr>
          <w:rFonts w:ascii="Fm" w:hAnsi="Fm" w:cs="Fm"/>
          <w:sz w:val="24"/>
          <w:szCs w:val="24"/>
        </w:rPr>
        <w:t>ground truth information on these key processes and the state of the underlying sea ice.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201 </w:t>
      </w:r>
      <w:r>
        <w:rPr>
          <w:rFonts w:ascii="Fm" w:hAnsi="Fm" w:cs="Fm"/>
          <w:sz w:val="24"/>
          <w:szCs w:val="24"/>
        </w:rPr>
        <w:t>This information could be provided by arrays of sensors frozen into the sea ice giving the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202 </w:t>
      </w:r>
      <w:r>
        <w:rPr>
          <w:rFonts w:ascii="Fm" w:hAnsi="Fm" w:cs="Fm"/>
          <w:sz w:val="24"/>
          <w:szCs w:val="24"/>
        </w:rPr>
        <w:t>time evolution of the electrical conductivity and fluid permeability profiles, along with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203 </w:t>
      </w:r>
      <w:r>
        <w:rPr>
          <w:rFonts w:ascii="Fm" w:hAnsi="Fm" w:cs="Fm"/>
          <w:sz w:val="24"/>
          <w:szCs w:val="24"/>
        </w:rPr>
        <w:t>corresponding satellite or airborne imagery of melt pond evolution.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204 </w:t>
      </w:r>
      <w:r>
        <w:rPr>
          <w:rFonts w:ascii="Fm" w:hAnsi="Fm" w:cs="Fm"/>
          <w:sz w:val="24"/>
          <w:szCs w:val="24"/>
        </w:rPr>
        <w:t>For example, there is recent evidence from Arctic sea ice experiments (conducted by C.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205 </w:t>
      </w:r>
      <w:proofErr w:type="spellStart"/>
      <w:r>
        <w:rPr>
          <w:rFonts w:ascii="Fm" w:hAnsi="Fm" w:cs="Fm"/>
          <w:sz w:val="24"/>
          <w:szCs w:val="24"/>
        </w:rPr>
        <w:t>Polashenski</w:t>
      </w:r>
      <w:proofErr w:type="spellEnd"/>
      <w:r>
        <w:rPr>
          <w:rFonts w:ascii="Fm" w:hAnsi="Fm" w:cs="Fm"/>
          <w:sz w:val="24"/>
          <w:szCs w:val="24"/>
        </w:rPr>
        <w:t xml:space="preserve"> and K. M. Golden in 2014) that the above mentioned percolation of </w:t>
      </w:r>
      <w:proofErr w:type="spellStart"/>
      <w:r>
        <w:rPr>
          <w:rFonts w:ascii="Fm" w:hAnsi="Fm" w:cs="Fm"/>
          <w:sz w:val="24"/>
          <w:szCs w:val="24"/>
        </w:rPr>
        <w:t>freshwa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206 </w:t>
      </w:r>
      <w:proofErr w:type="spellStart"/>
      <w:r>
        <w:rPr>
          <w:rFonts w:ascii="Fm" w:hAnsi="Fm" w:cs="Fm"/>
          <w:sz w:val="24"/>
          <w:szCs w:val="24"/>
        </w:rPr>
        <w:t>ter</w:t>
      </w:r>
      <w:proofErr w:type="spellEnd"/>
      <w:r>
        <w:rPr>
          <w:rFonts w:ascii="Fm" w:hAnsi="Fm" w:cs="Fm"/>
          <w:sz w:val="24"/>
          <w:szCs w:val="24"/>
        </w:rPr>
        <w:t xml:space="preserve"> from snowmelt into the upper layers of sea ice, and its subsequent freezing, could be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207 </w:t>
      </w:r>
      <w:r>
        <w:rPr>
          <w:rFonts w:ascii="Fm" w:hAnsi="Fm" w:cs="Fm"/>
          <w:sz w:val="24"/>
          <w:szCs w:val="24"/>
        </w:rPr>
        <w:t>fundamental to the very formation of melt ponds. This process reduces the permeability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208 </w:t>
      </w:r>
      <w:r>
        <w:rPr>
          <w:rFonts w:ascii="Fe" w:hAnsi="Fe" w:cs="Fe"/>
          <w:sz w:val="24"/>
          <w:szCs w:val="24"/>
        </w:rPr>
        <w:t xml:space="preserve">− </w:t>
      </w:r>
      <w:r>
        <w:rPr>
          <w:rFonts w:ascii="Fm" w:hAnsi="Fm" w:cs="Fm"/>
          <w:sz w:val="24"/>
          <w:szCs w:val="24"/>
        </w:rPr>
        <w:t xml:space="preserve">thus increasing the electrical </w:t>
      </w:r>
      <w:proofErr w:type="spellStart"/>
      <w:r>
        <w:rPr>
          <w:rFonts w:ascii="Fm" w:hAnsi="Fm" w:cs="Fm"/>
          <w:sz w:val="24"/>
          <w:szCs w:val="24"/>
        </w:rPr>
        <w:t>resisitivity</w:t>
      </w:r>
      <w:proofErr w:type="spellEnd"/>
      <w:r>
        <w:rPr>
          <w:rFonts w:ascii="Fm" w:hAnsi="Fm" w:cs="Fm"/>
          <w:sz w:val="24"/>
          <w:szCs w:val="24"/>
        </w:rPr>
        <w:t xml:space="preserve">, a process likely to have a recognizable </w:t>
      </w:r>
      <w:proofErr w:type="spellStart"/>
      <w:r>
        <w:rPr>
          <w:rFonts w:ascii="Fm" w:hAnsi="Fm" w:cs="Fm"/>
          <w:sz w:val="24"/>
          <w:szCs w:val="24"/>
        </w:rPr>
        <w:t>elec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209 </w:t>
      </w:r>
      <w:proofErr w:type="spellStart"/>
      <w:r>
        <w:rPr>
          <w:rFonts w:ascii="Fm" w:hAnsi="Fm" w:cs="Fm"/>
          <w:sz w:val="24"/>
          <w:szCs w:val="24"/>
        </w:rPr>
        <w:t>trical</w:t>
      </w:r>
      <w:proofErr w:type="spellEnd"/>
      <w:r>
        <w:rPr>
          <w:rFonts w:ascii="Fm" w:hAnsi="Fm" w:cs="Fm"/>
          <w:sz w:val="24"/>
          <w:szCs w:val="24"/>
        </w:rPr>
        <w:t xml:space="preserve"> signature, as evidenced in Figure 4. Gauging the impact, for example, of changing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210 </w:t>
      </w:r>
      <w:r>
        <w:rPr>
          <w:rFonts w:ascii="Fm" w:hAnsi="Fm" w:cs="Fm"/>
          <w:sz w:val="24"/>
          <w:szCs w:val="24"/>
        </w:rPr>
        <w:t>Arctic snowfall on the availability of freshwater for melt pond formation could be made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211 </w:t>
      </w:r>
      <w:r>
        <w:rPr>
          <w:rFonts w:ascii="Fm" w:hAnsi="Fm" w:cs="Fm"/>
          <w:sz w:val="24"/>
          <w:szCs w:val="24"/>
        </w:rPr>
        <w:t>possible with methods based on our results. Melt pond drainage events, which can have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212 </w:t>
      </w:r>
      <w:r>
        <w:rPr>
          <w:rFonts w:ascii="Fm" w:hAnsi="Fm" w:cs="Fm"/>
          <w:sz w:val="24"/>
          <w:szCs w:val="24"/>
        </w:rPr>
        <w:t>a significant impact on sea ice albedo, often follow an increase in permeability through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213 </w:t>
      </w:r>
      <w:r>
        <w:rPr>
          <w:rFonts w:ascii="Fm" w:hAnsi="Fm" w:cs="Fm"/>
          <w:sz w:val="24"/>
          <w:szCs w:val="24"/>
        </w:rPr>
        <w:t>its percolation threshold, which has a strong electrical signature. Specific information on</w:t>
      </w:r>
    </w:p>
    <w:p w:rsidR="00DF12AB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214 </w:t>
      </w:r>
      <w:r>
        <w:rPr>
          <w:rFonts w:ascii="Fm" w:hAnsi="Fm" w:cs="Fm"/>
          <w:sz w:val="24"/>
          <w:szCs w:val="24"/>
        </w:rPr>
        <w:t>electrical and fluid transport profiles would enable estimates of drainage rates, duration</w:t>
      </w:r>
    </w:p>
    <w:p w:rsidR="001C3570" w:rsidRDefault="00DF12AB" w:rsidP="00DF12A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215 </w:t>
      </w:r>
      <w:r>
        <w:rPr>
          <w:rFonts w:ascii="Fm" w:hAnsi="Fm" w:cs="Fm"/>
          <w:sz w:val="24"/>
          <w:szCs w:val="24"/>
        </w:rPr>
        <w:t>of events, rate of change of albedo, etc. The resulting input of fresh water into the up-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proofErr w:type="gramStart"/>
      <w:r>
        <w:rPr>
          <w:rFonts w:ascii="Fm" w:hAnsi="Fm" w:cs="Fm"/>
          <w:sz w:val="24"/>
          <w:szCs w:val="24"/>
        </w:rPr>
        <w:t>per</w:t>
      </w:r>
      <w:proofErr w:type="gramEnd"/>
      <w:r>
        <w:rPr>
          <w:rFonts w:ascii="Fm" w:hAnsi="Fm" w:cs="Fm"/>
          <w:sz w:val="24"/>
          <w:szCs w:val="24"/>
        </w:rPr>
        <w:t xml:space="preserve"> ocean is also an important process which could then be remotely </w:t>
      </w:r>
      <w:r>
        <w:rPr>
          <w:rFonts w:ascii="Fn" w:hAnsi="Fn" w:cs="Fn"/>
          <w:sz w:val="10"/>
          <w:szCs w:val="10"/>
        </w:rPr>
        <w:t xml:space="preserve">216 </w:t>
      </w:r>
      <w:r>
        <w:rPr>
          <w:rFonts w:ascii="Fm" w:hAnsi="Fm" w:cs="Fm"/>
          <w:sz w:val="24"/>
          <w:szCs w:val="24"/>
        </w:rPr>
        <w:t>monitored, making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217 </w:t>
      </w:r>
      <w:r>
        <w:rPr>
          <w:rFonts w:ascii="Fm" w:hAnsi="Fm" w:cs="Fm"/>
          <w:sz w:val="24"/>
          <w:szCs w:val="24"/>
        </w:rPr>
        <w:t>possible estimates on the rate of freshwater influx and net amounts of freshwater input.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218 </w:t>
      </w:r>
      <w:r>
        <w:rPr>
          <w:rFonts w:ascii="Fm" w:hAnsi="Fm" w:cs="Fm"/>
          <w:sz w:val="24"/>
          <w:szCs w:val="24"/>
        </w:rPr>
        <w:t>In the Antarctic snow-ice formation is a significant component of sea ice production.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219 </w:t>
      </w:r>
      <w:r>
        <w:rPr>
          <w:rFonts w:ascii="Fm" w:hAnsi="Fm" w:cs="Fm"/>
          <w:sz w:val="24"/>
          <w:szCs w:val="24"/>
        </w:rPr>
        <w:t>Knowledge of the time evolution of the conductivity</w:t>
      </w:r>
      <w:r>
        <w:rPr>
          <w:rFonts w:ascii="Fe" w:hAnsi="Fe" w:cs="Fe"/>
          <w:sz w:val="24"/>
          <w:szCs w:val="24"/>
        </w:rPr>
        <w:t>−</w:t>
      </w:r>
      <w:r>
        <w:rPr>
          <w:rFonts w:ascii="Fm" w:hAnsi="Fm" w:cs="Fm"/>
          <w:sz w:val="24"/>
          <w:szCs w:val="24"/>
        </w:rPr>
        <w:t>permeability profile in Antarctic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220 </w:t>
      </w:r>
      <w:r>
        <w:rPr>
          <w:rFonts w:ascii="Fm" w:hAnsi="Fm" w:cs="Fm"/>
          <w:sz w:val="24"/>
          <w:szCs w:val="24"/>
        </w:rPr>
        <w:t>sea ice could tell us when the conditions needed for snow-ice formation were present. For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221 </w:t>
      </w:r>
      <w:r>
        <w:rPr>
          <w:rFonts w:ascii="Fm" w:hAnsi="Fm" w:cs="Fm"/>
          <w:sz w:val="24"/>
          <w:szCs w:val="24"/>
        </w:rPr>
        <w:t>example, knowing how long the entire sea ice layer was permeable so that it could flood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222 </w:t>
      </w:r>
      <w:r>
        <w:rPr>
          <w:rFonts w:ascii="Fm" w:hAnsi="Fm" w:cs="Fm"/>
          <w:sz w:val="24"/>
          <w:szCs w:val="24"/>
        </w:rPr>
        <w:t>through upward percolation, and how permeable it was, would let us estimate how much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223 </w:t>
      </w:r>
      <w:r>
        <w:rPr>
          <w:rFonts w:ascii="Fm" w:hAnsi="Fm" w:cs="Fm"/>
          <w:sz w:val="24"/>
          <w:szCs w:val="24"/>
        </w:rPr>
        <w:t>snow ice formed during a storm event. Like melt ponds in the Arctic, incorporating snow-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224 </w:t>
      </w:r>
      <w:r>
        <w:rPr>
          <w:rFonts w:ascii="Fm" w:hAnsi="Fm" w:cs="Fm"/>
          <w:sz w:val="24"/>
          <w:szCs w:val="24"/>
        </w:rPr>
        <w:t>ice formation into Antarctic sea ice and climate models is critical to improving projections.</w:t>
      </w:r>
    </w:p>
    <w:p w:rsidR="00FE59DB" w:rsidRDefault="00FE59DB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l" w:hAnsi="Fl" w:cs="Fl"/>
          <w:sz w:val="24"/>
          <w:szCs w:val="24"/>
        </w:rPr>
        <w:t>Laboratory and field work [</w:t>
      </w:r>
      <w:r>
        <w:rPr>
          <w:rFonts w:ascii="Fg" w:hAnsi="Fg" w:cs="Fg"/>
          <w:sz w:val="24"/>
          <w:szCs w:val="24"/>
        </w:rPr>
        <w:t>Zhou et al.</w:t>
      </w:r>
      <w:r>
        <w:rPr>
          <w:rFonts w:ascii="Fl" w:hAnsi="Fl" w:cs="Fl"/>
          <w:sz w:val="24"/>
          <w:szCs w:val="24"/>
        </w:rPr>
        <w:t xml:space="preserve">, 2013; </w:t>
      </w:r>
      <w:r>
        <w:rPr>
          <w:rFonts w:ascii="Fg" w:hAnsi="Fg" w:cs="Fg"/>
          <w:sz w:val="24"/>
          <w:szCs w:val="24"/>
        </w:rPr>
        <w:t>Loose et al.</w:t>
      </w:r>
      <w:r>
        <w:rPr>
          <w:rFonts w:ascii="Fl" w:hAnsi="Fl" w:cs="Fl"/>
          <w:sz w:val="24"/>
          <w:szCs w:val="24"/>
        </w:rPr>
        <w:t>, 2011] have demonstrated the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204 </w:t>
      </w:r>
      <w:r>
        <w:rPr>
          <w:rFonts w:ascii="Fl" w:hAnsi="Fl" w:cs="Fl"/>
          <w:sz w:val="24"/>
          <w:szCs w:val="24"/>
        </w:rPr>
        <w:t xml:space="preserve">importance of permeability changes in spring in driving a key seasonal transition </w:t>
      </w:r>
      <w:proofErr w:type="spellStart"/>
      <w:r>
        <w:rPr>
          <w:rFonts w:ascii="Fl" w:hAnsi="Fl" w:cs="Fl"/>
          <w:sz w:val="24"/>
          <w:szCs w:val="24"/>
        </w:rPr>
        <w:t>asso</w:t>
      </w:r>
      <w:proofErr w:type="spellEnd"/>
      <w:r>
        <w:rPr>
          <w:rFonts w:ascii="Fl" w:hAnsi="Fl" w:cs="Fl"/>
          <w:sz w:val="24"/>
          <w:szCs w:val="24"/>
        </w:rPr>
        <w:t>-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205 </w:t>
      </w:r>
      <w:proofErr w:type="spellStart"/>
      <w:r>
        <w:rPr>
          <w:rFonts w:ascii="Fl" w:hAnsi="Fl" w:cs="Fl"/>
          <w:sz w:val="24"/>
          <w:szCs w:val="24"/>
        </w:rPr>
        <w:t>ciated</w:t>
      </w:r>
      <w:proofErr w:type="spellEnd"/>
      <w:r>
        <w:rPr>
          <w:rFonts w:ascii="Fl" w:hAnsi="Fl" w:cs="Fl"/>
          <w:sz w:val="24"/>
          <w:szCs w:val="24"/>
        </w:rPr>
        <w:t xml:space="preserve"> with disproportionate increases in gas transfer, nutrient exchange and biological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206 </w:t>
      </w:r>
      <w:r>
        <w:rPr>
          <w:rFonts w:ascii="Fl" w:hAnsi="Fl" w:cs="Fl"/>
          <w:sz w:val="24"/>
          <w:szCs w:val="24"/>
        </w:rPr>
        <w:t xml:space="preserve">activity in sea ice. </w:t>
      </w:r>
      <w:r>
        <w:rPr>
          <w:rFonts w:ascii="Fg" w:hAnsi="Fg" w:cs="Fg"/>
          <w:sz w:val="24"/>
          <w:szCs w:val="24"/>
        </w:rPr>
        <w:t xml:space="preserve">Zhou et al. </w:t>
      </w:r>
      <w:r>
        <w:rPr>
          <w:rFonts w:ascii="Fl" w:hAnsi="Fl" w:cs="Fl"/>
          <w:sz w:val="24"/>
          <w:szCs w:val="24"/>
        </w:rPr>
        <w:t xml:space="preserve">[2013] demonstrated how this important transition </w:t>
      </w:r>
      <w:proofErr w:type="spellStart"/>
      <w:r>
        <w:rPr>
          <w:rFonts w:ascii="Fl" w:hAnsi="Fl" w:cs="Fl"/>
          <w:sz w:val="24"/>
          <w:szCs w:val="24"/>
        </w:rPr>
        <w:t>en</w:t>
      </w:r>
      <w:proofErr w:type="spellEnd"/>
      <w:r>
        <w:rPr>
          <w:rFonts w:ascii="Fl" w:hAnsi="Fl" w:cs="Fl"/>
          <w:sz w:val="24"/>
          <w:szCs w:val="24"/>
        </w:rPr>
        <w:t>-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207 </w:t>
      </w:r>
      <w:proofErr w:type="spellStart"/>
      <w:r>
        <w:rPr>
          <w:rFonts w:ascii="Fl" w:hAnsi="Fl" w:cs="Fl"/>
          <w:sz w:val="24"/>
          <w:szCs w:val="24"/>
        </w:rPr>
        <w:t>hances</w:t>
      </w:r>
      <w:proofErr w:type="spellEnd"/>
      <w:r>
        <w:rPr>
          <w:rFonts w:ascii="Fl" w:hAnsi="Fl" w:cs="Fl"/>
          <w:sz w:val="24"/>
          <w:szCs w:val="24"/>
        </w:rPr>
        <w:t xml:space="preserve"> primary production within the ice and under the ice through seeding of under-ice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208 </w:t>
      </w:r>
      <w:r>
        <w:rPr>
          <w:rFonts w:ascii="Fl" w:hAnsi="Fl" w:cs="Fl"/>
          <w:sz w:val="24"/>
          <w:szCs w:val="24"/>
        </w:rPr>
        <w:t>waters. Since there is no clear surface expression of these processes, in situ measurement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209 </w:t>
      </w:r>
      <w:r>
        <w:rPr>
          <w:rFonts w:ascii="Fl" w:hAnsi="Fl" w:cs="Fl"/>
          <w:sz w:val="24"/>
          <w:szCs w:val="24"/>
        </w:rPr>
        <w:t>of electrical conductivity (e.g., through arrays sampling large volumes [</w:t>
      </w:r>
      <w:r>
        <w:rPr>
          <w:rFonts w:ascii="Fg" w:hAnsi="Fg" w:cs="Fg"/>
          <w:sz w:val="24"/>
          <w:szCs w:val="24"/>
        </w:rPr>
        <w:t>Jones et al.</w:t>
      </w:r>
      <w:r>
        <w:rPr>
          <w:rFonts w:ascii="Fl" w:hAnsi="Fl" w:cs="Fl"/>
          <w:sz w:val="24"/>
          <w:szCs w:val="24"/>
        </w:rPr>
        <w:t>, 2010])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l" w:hAnsi="Fl" w:cs="Fl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210 </w:t>
      </w:r>
      <w:r>
        <w:rPr>
          <w:rFonts w:ascii="Fl" w:hAnsi="Fl" w:cs="Fl"/>
          <w:sz w:val="24"/>
          <w:szCs w:val="24"/>
        </w:rPr>
        <w:t>may serve as an important proxy and help track changes in the timing and magnitude of</w:t>
      </w:r>
    </w:p>
    <w:p w:rsidR="00FE59DB" w:rsidRDefault="00FE59DB" w:rsidP="00FE59DB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m" w:hAnsi="Fm" w:cs="Fm"/>
          <w:sz w:val="10"/>
          <w:szCs w:val="10"/>
        </w:rPr>
        <w:t xml:space="preserve">211 </w:t>
      </w:r>
      <w:r>
        <w:rPr>
          <w:rFonts w:ascii="Fl" w:hAnsi="Fl" w:cs="Fl"/>
          <w:sz w:val="24"/>
          <w:szCs w:val="24"/>
        </w:rPr>
        <w:t>seasonal increases in gas, nutrient and biomass transfer.</w:t>
      </w:r>
    </w:p>
    <w:p w:rsidR="00FE59DB" w:rsidRDefault="00FE59DB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o" w:hAnsi="Fo" w:cs="Fo"/>
          <w:sz w:val="24"/>
          <w:szCs w:val="24"/>
        </w:rPr>
      </w:pPr>
      <w:r>
        <w:rPr>
          <w:rFonts w:ascii="Fo" w:hAnsi="Fo" w:cs="Fo"/>
          <w:sz w:val="24"/>
          <w:szCs w:val="24"/>
        </w:rPr>
        <w:t>6. Conclusions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225 </w:t>
      </w:r>
      <w:r>
        <w:rPr>
          <w:rFonts w:ascii="Fm" w:hAnsi="Fm" w:cs="Fm"/>
          <w:sz w:val="24"/>
          <w:szCs w:val="24"/>
        </w:rPr>
        <w:t xml:space="preserve">It has been demonstrated in field experiments conducted in both the Arctic and </w:t>
      </w:r>
      <w:proofErr w:type="spellStart"/>
      <w:r>
        <w:rPr>
          <w:rFonts w:ascii="Fm" w:hAnsi="Fm" w:cs="Fm"/>
          <w:sz w:val="24"/>
          <w:szCs w:val="24"/>
        </w:rPr>
        <w:t>Antarc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226 </w:t>
      </w:r>
      <w:r>
        <w:rPr>
          <w:rFonts w:ascii="Fm" w:hAnsi="Fm" w:cs="Fm"/>
          <w:sz w:val="24"/>
          <w:szCs w:val="24"/>
        </w:rPr>
        <w:t>tic that sea ice exhibits critical behavior in its electrical transport properties at a per-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227 </w:t>
      </w:r>
      <w:proofErr w:type="spellStart"/>
      <w:r>
        <w:rPr>
          <w:rFonts w:ascii="Fm" w:hAnsi="Fm" w:cs="Fm"/>
          <w:sz w:val="24"/>
          <w:szCs w:val="24"/>
        </w:rPr>
        <w:t>colation</w:t>
      </w:r>
      <w:proofErr w:type="spellEnd"/>
      <w:r>
        <w:rPr>
          <w:rFonts w:ascii="Fm" w:hAnsi="Fm" w:cs="Fm"/>
          <w:sz w:val="24"/>
          <w:szCs w:val="24"/>
        </w:rPr>
        <w:t xml:space="preserve"> threshold. Such behavior provides the electrical signature of a key transition in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228 </w:t>
      </w:r>
      <w:r>
        <w:rPr>
          <w:rFonts w:ascii="Fm" w:hAnsi="Fm" w:cs="Fm"/>
          <w:sz w:val="24"/>
          <w:szCs w:val="24"/>
        </w:rPr>
        <w:t xml:space="preserve">fluid transport properties, known as the </w:t>
      </w:r>
      <w:r>
        <w:rPr>
          <w:rFonts w:ascii="Fh" w:hAnsi="Fh" w:cs="Fh"/>
          <w:sz w:val="24"/>
          <w:szCs w:val="24"/>
        </w:rPr>
        <w:t>rule of fives</w:t>
      </w:r>
      <w:r>
        <w:rPr>
          <w:rFonts w:ascii="Fm" w:hAnsi="Fm" w:cs="Fm"/>
          <w:sz w:val="24"/>
          <w:szCs w:val="24"/>
        </w:rPr>
        <w:t>, which determines whether or not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lastRenderedPageBreak/>
        <w:t xml:space="preserve">229 </w:t>
      </w:r>
      <w:r>
        <w:rPr>
          <w:rFonts w:ascii="Fm" w:hAnsi="Fm" w:cs="Fm"/>
          <w:sz w:val="24"/>
          <w:szCs w:val="24"/>
        </w:rPr>
        <w:t>fluid can flow through sea ice. This transition constrains a broad range of processes which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230 </w:t>
      </w:r>
      <w:r>
        <w:rPr>
          <w:rFonts w:ascii="Fm" w:hAnsi="Fm" w:cs="Fm"/>
          <w:sz w:val="24"/>
          <w:szCs w:val="24"/>
        </w:rPr>
        <w:t xml:space="preserve">are important in the geophysics and biology of the </w:t>
      </w:r>
      <w:proofErr w:type="gramStart"/>
      <w:r>
        <w:rPr>
          <w:rFonts w:ascii="Fm" w:hAnsi="Fm" w:cs="Fm"/>
          <w:sz w:val="24"/>
          <w:szCs w:val="24"/>
        </w:rPr>
        <w:t>polar regions</w:t>
      </w:r>
      <w:proofErr w:type="gramEnd"/>
      <w:r>
        <w:rPr>
          <w:rFonts w:ascii="Fm" w:hAnsi="Fm" w:cs="Fm"/>
          <w:sz w:val="24"/>
          <w:szCs w:val="24"/>
        </w:rPr>
        <w:t>. The phenomenon is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231 </w:t>
      </w:r>
      <w:r>
        <w:rPr>
          <w:rFonts w:ascii="Fm" w:hAnsi="Fm" w:cs="Fm"/>
          <w:sz w:val="24"/>
          <w:szCs w:val="24"/>
        </w:rPr>
        <w:t>explained theoretically using percolation theory, which provides a universal power law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232 </w:t>
      </w:r>
      <w:r>
        <w:rPr>
          <w:rFonts w:ascii="Fm" w:hAnsi="Fm" w:cs="Fm"/>
          <w:sz w:val="24"/>
          <w:szCs w:val="24"/>
        </w:rPr>
        <w:t xml:space="preserve">describing the data from both poles, as well as a rigorous link between the fluid and </w:t>
      </w:r>
      <w:proofErr w:type="spellStart"/>
      <w:r>
        <w:rPr>
          <w:rFonts w:ascii="Fm" w:hAnsi="Fm" w:cs="Fm"/>
          <w:sz w:val="24"/>
          <w:szCs w:val="24"/>
        </w:rPr>
        <w:t>elec</w:t>
      </w:r>
      <w:proofErr w:type="spellEnd"/>
      <w:r>
        <w:rPr>
          <w:rFonts w:ascii="Fm" w:hAnsi="Fm" w:cs="Fm"/>
          <w:sz w:val="24"/>
          <w:szCs w:val="24"/>
        </w:rPr>
        <w:t>-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233 </w:t>
      </w:r>
      <w:proofErr w:type="spellStart"/>
      <w:r>
        <w:rPr>
          <w:rFonts w:ascii="Fm" w:hAnsi="Fm" w:cs="Fm"/>
          <w:sz w:val="24"/>
          <w:szCs w:val="24"/>
        </w:rPr>
        <w:t>trical</w:t>
      </w:r>
      <w:proofErr w:type="spellEnd"/>
      <w:r>
        <w:rPr>
          <w:rFonts w:ascii="Fm" w:hAnsi="Fm" w:cs="Fm"/>
          <w:sz w:val="24"/>
          <w:szCs w:val="24"/>
        </w:rPr>
        <w:t xml:space="preserve"> transport properties of sea ice. Our findings open the door to a new generation of</w:t>
      </w:r>
    </w:p>
    <w:p w:rsidR="0079198D" w:rsidRDefault="0079198D" w:rsidP="0079198D">
      <w:pPr>
        <w:autoSpaceDE w:val="0"/>
        <w:autoSpaceDN w:val="0"/>
        <w:adjustRightInd w:val="0"/>
        <w:spacing w:after="0"/>
        <w:rPr>
          <w:rFonts w:ascii="Fm" w:hAnsi="Fm" w:cs="Fm"/>
          <w:sz w:val="24"/>
          <w:szCs w:val="24"/>
        </w:rPr>
      </w:pPr>
      <w:r>
        <w:rPr>
          <w:rFonts w:ascii="Fn" w:hAnsi="Fn" w:cs="Fn"/>
          <w:sz w:val="10"/>
          <w:szCs w:val="10"/>
        </w:rPr>
        <w:t xml:space="preserve">234 </w:t>
      </w:r>
      <w:r>
        <w:rPr>
          <w:rFonts w:ascii="Fm" w:hAnsi="Fm" w:cs="Fm"/>
          <w:sz w:val="24"/>
          <w:szCs w:val="24"/>
        </w:rPr>
        <w:t xml:space="preserve">techniques for </w:t>
      </w:r>
      <w:r>
        <w:rPr>
          <w:rFonts w:ascii="Fh" w:hAnsi="Fh" w:cs="Fh"/>
          <w:sz w:val="24"/>
          <w:szCs w:val="24"/>
        </w:rPr>
        <w:t xml:space="preserve">in situ </w:t>
      </w:r>
      <w:r>
        <w:rPr>
          <w:rFonts w:ascii="Fm" w:hAnsi="Fm" w:cs="Fm"/>
          <w:sz w:val="24"/>
          <w:szCs w:val="24"/>
        </w:rPr>
        <w:t>analysis and remote monitoring of transport processes, which can</w:t>
      </w:r>
    </w:p>
    <w:p w:rsidR="006B6D8C" w:rsidRDefault="0079198D" w:rsidP="0079198D">
      <w:pPr>
        <w:autoSpaceDE w:val="0"/>
        <w:autoSpaceDN w:val="0"/>
        <w:adjustRightInd w:val="0"/>
        <w:spacing w:after="0"/>
      </w:pPr>
      <w:r>
        <w:rPr>
          <w:rFonts w:ascii="Fn" w:hAnsi="Fn" w:cs="Fn"/>
          <w:sz w:val="10"/>
          <w:szCs w:val="10"/>
        </w:rPr>
        <w:t xml:space="preserve">235 </w:t>
      </w:r>
      <w:r>
        <w:rPr>
          <w:rFonts w:ascii="Fm" w:hAnsi="Fm" w:cs="Fm"/>
          <w:sz w:val="24"/>
          <w:szCs w:val="24"/>
        </w:rPr>
        <w:t>improve projections of the fate of Earth’s ice packs and the response of polar ecosystems.</w:t>
      </w:r>
      <w:bookmarkStart w:id="0" w:name="_GoBack"/>
      <w:bookmarkEnd w:id="0"/>
    </w:p>
    <w:sectPr w:rsidR="006B6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5A"/>
    <w:rsid w:val="00110471"/>
    <w:rsid w:val="001373BA"/>
    <w:rsid w:val="0015278F"/>
    <w:rsid w:val="00160DE7"/>
    <w:rsid w:val="00192EBC"/>
    <w:rsid w:val="001C3570"/>
    <w:rsid w:val="00200B99"/>
    <w:rsid w:val="0022319B"/>
    <w:rsid w:val="0024385B"/>
    <w:rsid w:val="002A06CB"/>
    <w:rsid w:val="002B79D6"/>
    <w:rsid w:val="00367A1E"/>
    <w:rsid w:val="00385A42"/>
    <w:rsid w:val="00390535"/>
    <w:rsid w:val="003B1A6A"/>
    <w:rsid w:val="00436D7A"/>
    <w:rsid w:val="00453C7E"/>
    <w:rsid w:val="004C0058"/>
    <w:rsid w:val="00526DED"/>
    <w:rsid w:val="00531A22"/>
    <w:rsid w:val="005355F1"/>
    <w:rsid w:val="005374BD"/>
    <w:rsid w:val="00550FC1"/>
    <w:rsid w:val="00553386"/>
    <w:rsid w:val="00582F8D"/>
    <w:rsid w:val="005A0151"/>
    <w:rsid w:val="005A1EC7"/>
    <w:rsid w:val="005C3D2B"/>
    <w:rsid w:val="005E2BC2"/>
    <w:rsid w:val="005E7114"/>
    <w:rsid w:val="00652FEF"/>
    <w:rsid w:val="00690074"/>
    <w:rsid w:val="006B6D8C"/>
    <w:rsid w:val="007155A5"/>
    <w:rsid w:val="00770094"/>
    <w:rsid w:val="0079198D"/>
    <w:rsid w:val="008357EA"/>
    <w:rsid w:val="008676BF"/>
    <w:rsid w:val="0088705A"/>
    <w:rsid w:val="009528CD"/>
    <w:rsid w:val="00992B19"/>
    <w:rsid w:val="00A15232"/>
    <w:rsid w:val="00A257F1"/>
    <w:rsid w:val="00A3524A"/>
    <w:rsid w:val="00A84D50"/>
    <w:rsid w:val="00AC0A3B"/>
    <w:rsid w:val="00AC0C27"/>
    <w:rsid w:val="00B0456B"/>
    <w:rsid w:val="00B04A34"/>
    <w:rsid w:val="00B56850"/>
    <w:rsid w:val="00B601C3"/>
    <w:rsid w:val="00B94554"/>
    <w:rsid w:val="00B95FE4"/>
    <w:rsid w:val="00BB0714"/>
    <w:rsid w:val="00BB38B3"/>
    <w:rsid w:val="00C53DE4"/>
    <w:rsid w:val="00CD3800"/>
    <w:rsid w:val="00D0467C"/>
    <w:rsid w:val="00D2249D"/>
    <w:rsid w:val="00DE34F7"/>
    <w:rsid w:val="00DF12AB"/>
    <w:rsid w:val="00E108A4"/>
    <w:rsid w:val="00E86F07"/>
    <w:rsid w:val="00EA68F1"/>
    <w:rsid w:val="00EC6A20"/>
    <w:rsid w:val="00ED07BE"/>
    <w:rsid w:val="00F1235D"/>
    <w:rsid w:val="00F70259"/>
    <w:rsid w:val="00F9368E"/>
    <w:rsid w:val="00FE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531C3D-479F-4E04-9C88-088E6EF5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3729</Words>
  <Characters>18401</Characters>
  <Application>Microsoft Office Word</Application>
  <DocSecurity>0</DocSecurity>
  <Lines>377</Lines>
  <Paragraphs>257</Paragraphs>
  <ScaleCrop>false</ScaleCrop>
  <Company/>
  <LinksUpToDate>false</LinksUpToDate>
  <CharactersWithSpaces>21873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Golden</dc:creator>
  <cp:keywords/>
  <dc:description/>
  <cp:lastModifiedBy>Kenneth Golden</cp:lastModifiedBy>
  <cp:revision>11</cp:revision>
  <dcterms:created xsi:type="dcterms:W3CDTF">2015-05-05T02:10:00Z</dcterms:created>
  <dcterms:modified xsi:type="dcterms:W3CDTF">2015-06-07T21:12:00Z</dcterms:modified>
</cp:coreProperties>
</file>